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FC148A" w14:textId="356C2056" w:rsidR="00D97128" w:rsidRPr="00C21B70" w:rsidDel="00484CD5" w:rsidRDefault="00D97128" w:rsidP="00393C1A">
      <w:pPr>
        <w:ind w:left="720" w:hanging="360"/>
        <w:rPr>
          <w:del w:id="0" w:author="Chelsea Joy Arganbright" w:date="2021-04-14T09:04:00Z"/>
          <w:rFonts w:ascii="Helvetica Neue" w:hAnsi="Helvetica Neue"/>
          <w:u w:val="single"/>
        </w:rPr>
      </w:pPr>
      <w:del w:id="1" w:author="Chelsea Joy Arganbright" w:date="2021-04-14T09:04:00Z">
        <w:r w:rsidRPr="00C21B70" w:rsidDel="00484CD5">
          <w:rPr>
            <w:rFonts w:ascii="Helvetica Neue" w:hAnsi="Helvetica Neue"/>
            <w:u w:val="single"/>
          </w:rPr>
          <w:delText>Notes on the Awards Writing Process</w:delText>
        </w:r>
      </w:del>
    </w:p>
    <w:p w14:paraId="781E242D" w14:textId="218CE7B8" w:rsidR="00472CFD" w:rsidRPr="00472CFD" w:rsidDel="00484CD5" w:rsidRDefault="00472CFD" w:rsidP="00393C1A">
      <w:pPr>
        <w:pStyle w:val="ListParagraph"/>
        <w:numPr>
          <w:ilvl w:val="0"/>
          <w:numId w:val="1"/>
        </w:numPr>
        <w:rPr>
          <w:del w:id="2" w:author="Chelsea Joy Arganbright" w:date="2021-04-14T09:04:00Z"/>
          <w:rFonts w:ascii="Helvetica" w:hAnsi="Helvetica"/>
          <w:color w:val="333333"/>
          <w:sz w:val="21"/>
          <w:szCs w:val="21"/>
          <w:shd w:val="clear" w:color="auto" w:fill="FFFFFF"/>
        </w:rPr>
      </w:pPr>
      <w:del w:id="3" w:author="Chelsea Joy Arganbright" w:date="2021-04-14T09:04:00Z">
        <w:r w:rsidRPr="00472CFD" w:rsidDel="00484CD5">
          <w:rPr>
            <w:rFonts w:ascii="Helvetica" w:hAnsi="Helvetica"/>
            <w:color w:val="333333"/>
            <w:sz w:val="21"/>
            <w:szCs w:val="21"/>
            <w:shd w:val="clear" w:color="auto" w:fill="FFFFFF"/>
          </w:rPr>
          <w:delText xml:space="preserve">Christina works for </w:delText>
        </w:r>
        <w:r w:rsidRPr="00D97128" w:rsidDel="00484CD5">
          <w:rPr>
            <w:rFonts w:ascii="Helvetica" w:hAnsi="Helvetica"/>
            <w:i/>
            <w:iCs/>
            <w:color w:val="333333"/>
            <w:sz w:val="21"/>
            <w:szCs w:val="21"/>
            <w:shd w:val="clear" w:color="auto" w:fill="FFFFFF"/>
          </w:rPr>
          <w:delText>Gold Label Awards</w:delText>
        </w:r>
        <w:r w:rsidRPr="00472CFD" w:rsidDel="00484CD5">
          <w:rPr>
            <w:rFonts w:ascii="Helvetica" w:hAnsi="Helvetica"/>
            <w:color w:val="333333"/>
            <w:sz w:val="21"/>
            <w:szCs w:val="21"/>
            <w:shd w:val="clear" w:color="auto" w:fill="FFFFFF"/>
          </w:rPr>
          <w:delText xml:space="preserve"> which does work with </w:delText>
        </w:r>
        <w:r w:rsidRPr="00D97128" w:rsidDel="00484CD5">
          <w:rPr>
            <w:rFonts w:ascii="Helvetica" w:hAnsi="Helvetica"/>
            <w:i/>
            <w:iCs/>
            <w:color w:val="333333"/>
            <w:sz w:val="21"/>
            <w:szCs w:val="21"/>
            <w:shd w:val="clear" w:color="auto" w:fill="FFFFFF"/>
          </w:rPr>
          <w:delText xml:space="preserve">Hearts </w:delText>
        </w:r>
        <w:r w:rsidR="00D97128" w:rsidDel="00484CD5">
          <w:rPr>
            <w:rFonts w:ascii="Helvetica" w:hAnsi="Helvetica"/>
            <w:i/>
            <w:iCs/>
            <w:color w:val="333333"/>
            <w:sz w:val="21"/>
            <w:szCs w:val="21"/>
            <w:shd w:val="clear" w:color="auto" w:fill="FFFFFF"/>
          </w:rPr>
          <w:delText>&amp; Science</w:delText>
        </w:r>
        <w:r w:rsidRPr="00D97128" w:rsidDel="00484CD5">
          <w:rPr>
            <w:rFonts w:ascii="Helvetica" w:hAnsi="Helvetica"/>
            <w:i/>
            <w:iCs/>
            <w:color w:val="333333"/>
            <w:sz w:val="21"/>
            <w:szCs w:val="21"/>
            <w:shd w:val="clear" w:color="auto" w:fill="FFFFFF"/>
          </w:rPr>
          <w:delText xml:space="preserve"> Media Agency</w:delText>
        </w:r>
        <w:r w:rsidRPr="00472CFD" w:rsidDel="00484CD5">
          <w:rPr>
            <w:rFonts w:ascii="Helvetica" w:hAnsi="Helvetica"/>
            <w:color w:val="333333"/>
            <w:sz w:val="21"/>
            <w:szCs w:val="21"/>
            <w:shd w:val="clear" w:color="auto" w:fill="FFFFFF"/>
          </w:rPr>
          <w:delText xml:space="preserve">. </w:delText>
        </w:r>
        <w:r w:rsidRPr="00D97128" w:rsidDel="00484CD5">
          <w:rPr>
            <w:rFonts w:ascii="Helvetica" w:hAnsi="Helvetica"/>
            <w:i/>
            <w:iCs/>
            <w:color w:val="333333"/>
            <w:sz w:val="21"/>
            <w:szCs w:val="21"/>
            <w:shd w:val="clear" w:color="auto" w:fill="FFFFFF"/>
          </w:rPr>
          <w:delText xml:space="preserve">Hearts </w:delText>
        </w:r>
        <w:r w:rsidR="00D97128" w:rsidDel="00484CD5">
          <w:rPr>
            <w:rFonts w:ascii="Helvetica" w:hAnsi="Helvetica"/>
            <w:i/>
            <w:iCs/>
            <w:color w:val="333333"/>
            <w:sz w:val="21"/>
            <w:szCs w:val="21"/>
            <w:shd w:val="clear" w:color="auto" w:fill="FFFFFF"/>
          </w:rPr>
          <w:delText>&amp; Science</w:delText>
        </w:r>
        <w:r w:rsidRPr="00472CFD" w:rsidDel="00484CD5">
          <w:rPr>
            <w:rFonts w:ascii="Helvetica" w:hAnsi="Helvetica"/>
            <w:color w:val="333333"/>
            <w:sz w:val="21"/>
            <w:szCs w:val="21"/>
            <w:shd w:val="clear" w:color="auto" w:fill="FFFFFF"/>
          </w:rPr>
          <w:delText xml:space="preserve"> do the campaigns for businesses </w:delText>
        </w:r>
        <w:r w:rsidR="00D97128" w:rsidDel="00484CD5">
          <w:rPr>
            <w:rFonts w:ascii="Helvetica" w:hAnsi="Helvetica"/>
            <w:color w:val="333333"/>
            <w:sz w:val="21"/>
            <w:szCs w:val="21"/>
            <w:shd w:val="clear" w:color="auto" w:fill="FFFFFF"/>
          </w:rPr>
          <w:delText>such as</w:delText>
        </w:r>
        <w:r w:rsidRPr="00472CFD" w:rsidDel="00484CD5">
          <w:rPr>
            <w:rFonts w:ascii="Helvetica" w:hAnsi="Helvetica"/>
            <w:color w:val="333333"/>
            <w:sz w:val="21"/>
            <w:szCs w:val="21"/>
            <w:shd w:val="clear" w:color="auto" w:fill="FFFFFF"/>
          </w:rPr>
          <w:delText xml:space="preserve"> </w:delText>
        </w:r>
        <w:r w:rsidRPr="00C91A0F" w:rsidDel="00484CD5">
          <w:rPr>
            <w:rFonts w:ascii="Helvetica" w:hAnsi="Helvetica"/>
            <w:i/>
            <w:iCs/>
            <w:color w:val="333333"/>
            <w:sz w:val="21"/>
            <w:szCs w:val="21"/>
            <w:shd w:val="clear" w:color="auto" w:fill="FFFFFF"/>
          </w:rPr>
          <w:delText>AT&amp;T</w:delText>
        </w:r>
        <w:r w:rsidRPr="00472CFD" w:rsidDel="00484CD5">
          <w:rPr>
            <w:rFonts w:ascii="Helvetica" w:hAnsi="Helvetica"/>
            <w:color w:val="333333"/>
            <w:sz w:val="21"/>
            <w:szCs w:val="21"/>
            <w:shd w:val="clear" w:color="auto" w:fill="FFFFFF"/>
          </w:rPr>
          <w:delText xml:space="preserve"> and </w:delText>
        </w:r>
        <w:r w:rsidRPr="00C91A0F" w:rsidDel="00484CD5">
          <w:rPr>
            <w:rFonts w:ascii="Helvetica" w:hAnsi="Helvetica"/>
            <w:i/>
            <w:iCs/>
            <w:color w:val="333333"/>
            <w:sz w:val="21"/>
            <w:szCs w:val="21"/>
            <w:shd w:val="clear" w:color="auto" w:fill="FFFFFF"/>
          </w:rPr>
          <w:delText>HBO Max</w:delText>
        </w:r>
        <w:r w:rsidRPr="00472CFD" w:rsidDel="00484CD5">
          <w:rPr>
            <w:rFonts w:ascii="Helvetica" w:hAnsi="Helvetica"/>
            <w:color w:val="333333"/>
            <w:sz w:val="21"/>
            <w:szCs w:val="21"/>
            <w:shd w:val="clear" w:color="auto" w:fill="FFFFFF"/>
          </w:rPr>
          <w:delText xml:space="preserve">. </w:delText>
        </w:r>
        <w:r w:rsidRPr="00C91A0F" w:rsidDel="00484CD5">
          <w:rPr>
            <w:rFonts w:ascii="Helvetica" w:hAnsi="Helvetica"/>
            <w:i/>
            <w:iCs/>
            <w:color w:val="333333"/>
            <w:sz w:val="21"/>
            <w:szCs w:val="21"/>
            <w:shd w:val="clear" w:color="auto" w:fill="FFFFFF"/>
          </w:rPr>
          <w:delText xml:space="preserve">Hearts </w:delText>
        </w:r>
        <w:r w:rsidR="00D97128" w:rsidRPr="00C91A0F" w:rsidDel="00484CD5">
          <w:rPr>
            <w:rFonts w:ascii="Helvetica" w:hAnsi="Helvetica"/>
            <w:i/>
            <w:iCs/>
            <w:color w:val="333333"/>
            <w:sz w:val="21"/>
            <w:szCs w:val="21"/>
            <w:shd w:val="clear" w:color="auto" w:fill="FFFFFF"/>
          </w:rPr>
          <w:delText>&amp; Scien</w:delText>
        </w:r>
        <w:r w:rsidR="00D97128" w:rsidDel="00484CD5">
          <w:rPr>
            <w:rFonts w:ascii="Helvetica" w:hAnsi="Helvetica"/>
            <w:color w:val="333333"/>
            <w:sz w:val="21"/>
            <w:szCs w:val="21"/>
            <w:shd w:val="clear" w:color="auto" w:fill="FFFFFF"/>
          </w:rPr>
          <w:delText>ce</w:delText>
        </w:r>
        <w:r w:rsidRPr="00472CFD" w:rsidDel="00484CD5">
          <w:rPr>
            <w:rFonts w:ascii="Helvetica" w:hAnsi="Helvetica"/>
            <w:color w:val="333333"/>
            <w:sz w:val="21"/>
            <w:szCs w:val="21"/>
            <w:shd w:val="clear" w:color="auto" w:fill="FFFFFF"/>
          </w:rPr>
          <w:delText xml:space="preserve"> submits </w:delText>
        </w:r>
        <w:r w:rsidDel="00484CD5">
          <w:rPr>
            <w:rFonts w:ascii="Helvetica" w:hAnsi="Helvetica"/>
            <w:color w:val="333333"/>
            <w:sz w:val="21"/>
            <w:szCs w:val="21"/>
            <w:shd w:val="clear" w:color="auto" w:fill="FFFFFF"/>
          </w:rPr>
          <w:delText xml:space="preserve">the awards entries to </w:delText>
        </w:r>
        <w:r w:rsidR="00D97128" w:rsidDel="00484CD5">
          <w:rPr>
            <w:rFonts w:ascii="Helvetica" w:hAnsi="Helvetica"/>
            <w:color w:val="333333"/>
            <w:sz w:val="21"/>
            <w:szCs w:val="21"/>
            <w:shd w:val="clear" w:color="auto" w:fill="FFFFFF"/>
          </w:rPr>
          <w:delText>competitions such as</w:delText>
        </w:r>
        <w:r w:rsidDel="00484CD5">
          <w:rPr>
            <w:rFonts w:ascii="Helvetica" w:hAnsi="Helvetica"/>
            <w:color w:val="333333"/>
            <w:sz w:val="21"/>
            <w:szCs w:val="21"/>
            <w:shd w:val="clear" w:color="auto" w:fill="FFFFFF"/>
          </w:rPr>
          <w:delText xml:space="preserve"> </w:delText>
        </w:r>
        <w:r w:rsidRPr="00C91A0F" w:rsidDel="00484CD5">
          <w:rPr>
            <w:rFonts w:ascii="Helvetica" w:hAnsi="Helvetica"/>
            <w:i/>
            <w:iCs/>
            <w:color w:val="333333"/>
            <w:sz w:val="21"/>
            <w:szCs w:val="21"/>
            <w:shd w:val="clear" w:color="auto" w:fill="FFFFFF"/>
          </w:rPr>
          <w:delText>Stevie</w:delText>
        </w:r>
        <w:r w:rsidR="00D97128" w:rsidRPr="00C91A0F" w:rsidDel="00484CD5">
          <w:rPr>
            <w:rFonts w:ascii="Helvetica" w:hAnsi="Helvetica"/>
            <w:i/>
            <w:iCs/>
            <w:color w:val="333333"/>
            <w:sz w:val="21"/>
            <w:szCs w:val="21"/>
            <w:shd w:val="clear" w:color="auto" w:fill="FFFFFF"/>
          </w:rPr>
          <w:delText xml:space="preserve"> Awards</w:delText>
        </w:r>
        <w:r w:rsidDel="00484CD5">
          <w:rPr>
            <w:rFonts w:ascii="Helvetica" w:hAnsi="Helvetica"/>
            <w:color w:val="333333"/>
            <w:sz w:val="21"/>
            <w:szCs w:val="21"/>
            <w:shd w:val="clear" w:color="auto" w:fill="FFFFFF"/>
          </w:rPr>
          <w:delText xml:space="preserve"> and Content Marketing World Awards.</w:delText>
        </w:r>
        <w:r w:rsidR="00D97128" w:rsidDel="00484CD5">
          <w:rPr>
            <w:rFonts w:ascii="Helvetica" w:hAnsi="Helvetica"/>
            <w:color w:val="333333"/>
            <w:sz w:val="21"/>
            <w:szCs w:val="21"/>
            <w:shd w:val="clear" w:color="auto" w:fill="FFFFFF"/>
          </w:rPr>
          <w:br/>
        </w:r>
      </w:del>
    </w:p>
    <w:p w14:paraId="6E0E4C04" w14:textId="08AE2040" w:rsidR="00472CFD" w:rsidRPr="00472CFD" w:rsidDel="00484CD5" w:rsidRDefault="00472CFD" w:rsidP="00393C1A">
      <w:pPr>
        <w:pStyle w:val="ListParagraph"/>
        <w:numPr>
          <w:ilvl w:val="0"/>
          <w:numId w:val="1"/>
        </w:numPr>
        <w:rPr>
          <w:del w:id="4" w:author="Chelsea Joy Arganbright" w:date="2021-04-14T09:04:00Z"/>
          <w:rFonts w:ascii="Helvetica" w:hAnsi="Helvetica"/>
          <w:color w:val="333333"/>
          <w:sz w:val="21"/>
          <w:szCs w:val="21"/>
          <w:shd w:val="clear" w:color="auto" w:fill="FFFFFF"/>
        </w:rPr>
      </w:pPr>
      <w:del w:id="5" w:author="Chelsea Joy Arganbright" w:date="2021-04-14T09:04:00Z">
        <w:r w:rsidRPr="00472CFD" w:rsidDel="00484CD5">
          <w:rPr>
            <w:rFonts w:ascii="Helvetica" w:hAnsi="Helvetica"/>
            <w:color w:val="333333"/>
            <w:sz w:val="21"/>
            <w:szCs w:val="21"/>
            <w:shd w:val="clear" w:color="auto" w:fill="FFFFFF"/>
          </w:rPr>
          <w:delText>Tell the story of the campaign and work in the insights.</w:delText>
        </w:r>
        <w:r w:rsidR="00D97128" w:rsidDel="00484CD5">
          <w:rPr>
            <w:rFonts w:ascii="Helvetica" w:hAnsi="Helvetica"/>
            <w:color w:val="333333"/>
            <w:sz w:val="21"/>
            <w:szCs w:val="21"/>
            <w:shd w:val="clear" w:color="auto" w:fill="FFFFFF"/>
          </w:rPr>
          <w:br/>
        </w:r>
        <w:r w:rsidRPr="00472CFD" w:rsidDel="00484CD5">
          <w:rPr>
            <w:rFonts w:ascii="Helvetica" w:hAnsi="Helvetica"/>
            <w:color w:val="333333"/>
            <w:sz w:val="21"/>
            <w:szCs w:val="21"/>
            <w:shd w:val="clear" w:color="auto" w:fill="FFFFFF"/>
          </w:rPr>
          <w:delText xml:space="preserve"> </w:delText>
        </w:r>
      </w:del>
    </w:p>
    <w:p w14:paraId="78EFB25A" w14:textId="3535BE22" w:rsidR="00472CFD" w:rsidRPr="00472CFD" w:rsidDel="00484CD5" w:rsidRDefault="00472CFD" w:rsidP="00472CFD">
      <w:pPr>
        <w:pStyle w:val="ListParagraph"/>
        <w:numPr>
          <w:ilvl w:val="0"/>
          <w:numId w:val="1"/>
        </w:numPr>
        <w:rPr>
          <w:del w:id="6" w:author="Chelsea Joy Arganbright" w:date="2021-04-14T09:04:00Z"/>
          <w:rFonts w:ascii="Helvetica" w:hAnsi="Helvetica"/>
          <w:color w:val="333333"/>
          <w:sz w:val="21"/>
          <w:szCs w:val="21"/>
          <w:shd w:val="clear" w:color="auto" w:fill="FFFFFF"/>
        </w:rPr>
      </w:pPr>
      <w:del w:id="7" w:author="Chelsea Joy Arganbright" w:date="2021-04-14T09:04:00Z">
        <w:r w:rsidRPr="00472CFD" w:rsidDel="00484CD5">
          <w:rPr>
            <w:rFonts w:ascii="Helvetica" w:hAnsi="Helvetica"/>
            <w:color w:val="333333"/>
            <w:sz w:val="21"/>
            <w:szCs w:val="21"/>
            <w:shd w:val="clear" w:color="auto" w:fill="FFFFFF"/>
          </w:rPr>
          <w:delText xml:space="preserve">How are they the </w:delText>
        </w:r>
        <w:r w:rsidRPr="00D97128" w:rsidDel="00484CD5">
          <w:rPr>
            <w:rFonts w:ascii="Helvetica" w:hAnsi="Helvetica"/>
            <w:i/>
            <w:iCs/>
            <w:color w:val="333333"/>
            <w:sz w:val="21"/>
            <w:szCs w:val="21"/>
            <w:shd w:val="clear" w:color="auto" w:fill="FFFFFF"/>
          </w:rPr>
          <w:delText>winner</w:delText>
        </w:r>
        <w:r w:rsidRPr="00472CFD" w:rsidDel="00484CD5">
          <w:rPr>
            <w:rFonts w:ascii="Helvetica" w:hAnsi="Helvetica"/>
            <w:color w:val="333333"/>
            <w:sz w:val="21"/>
            <w:szCs w:val="21"/>
            <w:shd w:val="clear" w:color="auto" w:fill="FFFFFF"/>
          </w:rPr>
          <w:delText xml:space="preserve"> within that category?</w:delText>
        </w:r>
        <w:r w:rsidR="00D97128" w:rsidDel="00484CD5">
          <w:rPr>
            <w:rFonts w:ascii="Helvetica" w:hAnsi="Helvetica"/>
            <w:color w:val="333333"/>
            <w:sz w:val="21"/>
            <w:szCs w:val="21"/>
            <w:shd w:val="clear" w:color="auto" w:fill="FFFFFF"/>
          </w:rPr>
          <w:br/>
        </w:r>
      </w:del>
    </w:p>
    <w:p w14:paraId="781BF14A" w14:textId="2E90257B" w:rsidR="00472CFD" w:rsidRPr="00472CFD" w:rsidDel="00484CD5" w:rsidRDefault="00472CFD" w:rsidP="00472CFD">
      <w:pPr>
        <w:pStyle w:val="ListParagraph"/>
        <w:numPr>
          <w:ilvl w:val="0"/>
          <w:numId w:val="1"/>
        </w:numPr>
        <w:rPr>
          <w:del w:id="8" w:author="Chelsea Joy Arganbright" w:date="2021-04-14T09:04:00Z"/>
          <w:rFonts w:ascii="Helvetica" w:hAnsi="Helvetica"/>
          <w:color w:val="333333"/>
          <w:sz w:val="21"/>
          <w:szCs w:val="21"/>
          <w:shd w:val="clear" w:color="auto" w:fill="FFFFFF"/>
        </w:rPr>
      </w:pPr>
      <w:del w:id="9" w:author="Chelsea Joy Arganbright" w:date="2021-04-14T09:04:00Z">
        <w:r w:rsidRPr="00472CFD" w:rsidDel="00484CD5">
          <w:rPr>
            <w:rFonts w:ascii="Helvetica" w:hAnsi="Helvetica"/>
            <w:color w:val="333333"/>
            <w:sz w:val="21"/>
            <w:szCs w:val="21"/>
            <w:shd w:val="clear" w:color="auto" w:fill="FFFFFF"/>
          </w:rPr>
          <w:delText>Convince the juror by reinforcing the use of the channel. When writing don’t assume everyone knows the background info.</w:delText>
        </w:r>
        <w:r w:rsidR="00D97128" w:rsidDel="00484CD5">
          <w:rPr>
            <w:rFonts w:ascii="Helvetica" w:hAnsi="Helvetica"/>
            <w:color w:val="333333"/>
            <w:sz w:val="21"/>
            <w:szCs w:val="21"/>
            <w:shd w:val="clear" w:color="auto" w:fill="FFFFFF"/>
          </w:rPr>
          <w:br/>
        </w:r>
      </w:del>
    </w:p>
    <w:p w14:paraId="00F64C69" w14:textId="5F6C1BFA" w:rsidR="00393C1A" w:rsidRPr="00472CFD" w:rsidDel="00484CD5" w:rsidRDefault="00393C1A" w:rsidP="00472CFD">
      <w:pPr>
        <w:pStyle w:val="ListParagraph"/>
        <w:numPr>
          <w:ilvl w:val="0"/>
          <w:numId w:val="1"/>
        </w:numPr>
        <w:rPr>
          <w:del w:id="10" w:author="Chelsea Joy Arganbright" w:date="2021-04-14T09:04:00Z"/>
          <w:rFonts w:ascii="Helvetica" w:hAnsi="Helvetica"/>
          <w:color w:val="333333"/>
          <w:sz w:val="21"/>
          <w:szCs w:val="21"/>
          <w:shd w:val="clear" w:color="auto" w:fill="FFFFFF"/>
        </w:rPr>
      </w:pPr>
      <w:del w:id="11" w:author="Chelsea Joy Arganbright" w:date="2021-04-14T09:04:00Z">
        <w:r w:rsidRPr="00472CFD" w:rsidDel="00484CD5">
          <w:rPr>
            <w:rFonts w:ascii="Helvetica" w:hAnsi="Helvetica"/>
            <w:color w:val="333333"/>
            <w:sz w:val="21"/>
            <w:szCs w:val="21"/>
            <w:shd w:val="clear" w:color="auto" w:fill="FFFFFF"/>
          </w:rPr>
          <w:delText>Always write the repurposed submission in “we, we” tense</w:delText>
        </w:r>
        <w:r w:rsidR="00D97128" w:rsidDel="00484CD5">
          <w:rPr>
            <w:rFonts w:ascii="Helvetica" w:hAnsi="Helvetica"/>
            <w:color w:val="333333"/>
            <w:sz w:val="21"/>
            <w:szCs w:val="21"/>
            <w:shd w:val="clear" w:color="auto" w:fill="FFFFFF"/>
          </w:rPr>
          <w:br/>
        </w:r>
      </w:del>
    </w:p>
    <w:p w14:paraId="1C15875A" w14:textId="6D8FD6EE" w:rsidR="00393C1A" w:rsidRPr="00393C1A" w:rsidDel="00484CD5" w:rsidRDefault="00393C1A" w:rsidP="00393C1A">
      <w:pPr>
        <w:pStyle w:val="ListParagraph"/>
        <w:numPr>
          <w:ilvl w:val="0"/>
          <w:numId w:val="1"/>
        </w:numPr>
        <w:rPr>
          <w:del w:id="12" w:author="Chelsea Joy Arganbright" w:date="2021-04-14T09:04:00Z"/>
          <w:rFonts w:ascii="Helvetica" w:hAnsi="Helvetica"/>
          <w:b/>
          <w:bCs/>
          <w:color w:val="333333"/>
          <w:sz w:val="21"/>
          <w:szCs w:val="21"/>
          <w:shd w:val="clear" w:color="auto" w:fill="FFFFFF"/>
        </w:rPr>
      </w:pPr>
      <w:del w:id="13" w:author="Chelsea Joy Arganbright" w:date="2021-04-14T09:04:00Z">
        <w:r w:rsidRPr="00D97128" w:rsidDel="00484CD5">
          <w:rPr>
            <w:rFonts w:ascii="Helvetica" w:hAnsi="Helvetica"/>
            <w:color w:val="333333"/>
            <w:sz w:val="21"/>
            <w:szCs w:val="21"/>
            <w:shd w:val="clear" w:color="auto" w:fill="FFFFFF"/>
          </w:rPr>
          <w:delText>The prompt “</w:delText>
        </w:r>
        <w:r w:rsidRPr="00D97128" w:rsidDel="00484CD5">
          <w:rPr>
            <w:rFonts w:ascii="Helvetica Neue" w:hAnsi="Helvetica Neue"/>
            <w:color w:val="333333"/>
            <w:sz w:val="21"/>
            <w:szCs w:val="21"/>
            <w:shd w:val="clear" w:color="auto" w:fill="FFFFFF"/>
          </w:rPr>
          <w:delText>Submit</w:delText>
        </w:r>
        <w:r w:rsidRPr="00393C1A" w:rsidDel="00484CD5">
          <w:rPr>
            <w:rFonts w:ascii="Helvetica Neue" w:hAnsi="Helvetica Neue"/>
            <w:color w:val="333333"/>
            <w:sz w:val="21"/>
            <w:szCs w:val="21"/>
            <w:shd w:val="clear" w:color="auto" w:fill="FFFFFF"/>
          </w:rPr>
          <w:delText xml:space="preserve"> an explanation of </w:delText>
        </w:r>
        <w:r w:rsidRPr="00867B28" w:rsidDel="00484CD5">
          <w:rPr>
            <w:rFonts w:ascii="Helvetica Neue" w:hAnsi="Helvetica Neue"/>
            <w:color w:val="333333"/>
            <w:sz w:val="21"/>
            <w:szCs w:val="21"/>
            <w:shd w:val="clear" w:color="auto" w:fill="FFFFFF"/>
          </w:rPr>
          <w:delText>the </w:delText>
        </w:r>
        <w:r w:rsidRPr="00867B28" w:rsidDel="00484CD5">
          <w:rPr>
            <w:rStyle w:val="Strong"/>
            <w:rFonts w:ascii="Helvetica Neue" w:hAnsi="Helvetica Neue"/>
            <w:b w:val="0"/>
            <w:bCs w:val="0"/>
            <w:color w:val="333333"/>
            <w:sz w:val="21"/>
            <w:szCs w:val="21"/>
            <w:bdr w:val="none" w:sz="0" w:space="0" w:color="auto" w:frame="1"/>
            <w:shd w:val="clear" w:color="auto" w:fill="FFFFFF"/>
          </w:rPr>
          <w:delText>Strategy, Audience</w:delText>
        </w:r>
        <w:r w:rsidRPr="00867B28" w:rsidDel="00484CD5">
          <w:rPr>
            <w:rStyle w:val="Strong"/>
            <w:rFonts w:ascii="Helvetica Neue" w:hAnsi="Helvetica Neue"/>
            <w:color w:val="333333"/>
            <w:sz w:val="21"/>
            <w:szCs w:val="21"/>
            <w:bdr w:val="none" w:sz="0" w:space="0" w:color="auto" w:frame="1"/>
            <w:shd w:val="clear" w:color="auto" w:fill="FFFFFF"/>
          </w:rPr>
          <w:delText> </w:delText>
        </w:r>
        <w:r w:rsidRPr="00867B28" w:rsidDel="00484CD5">
          <w:rPr>
            <w:rFonts w:ascii="Helvetica Neue" w:hAnsi="Helvetica Neue"/>
            <w:color w:val="333333"/>
            <w:sz w:val="21"/>
            <w:szCs w:val="21"/>
            <w:shd w:val="clear" w:color="auto" w:fill="FFFFFF"/>
          </w:rPr>
          <w:delText>and</w:delText>
        </w:r>
        <w:r w:rsidRPr="00867B28" w:rsidDel="00484CD5">
          <w:rPr>
            <w:rStyle w:val="Strong"/>
            <w:rFonts w:ascii="Helvetica Neue" w:hAnsi="Helvetica Neue"/>
            <w:color w:val="333333"/>
            <w:sz w:val="21"/>
            <w:szCs w:val="21"/>
            <w:bdr w:val="none" w:sz="0" w:space="0" w:color="auto" w:frame="1"/>
            <w:shd w:val="clear" w:color="auto" w:fill="FFFFFF"/>
          </w:rPr>
          <w:delText> </w:delText>
        </w:r>
        <w:r w:rsidRPr="00867B28" w:rsidDel="00484CD5">
          <w:rPr>
            <w:rStyle w:val="Strong"/>
            <w:rFonts w:ascii="Helvetica Neue" w:hAnsi="Helvetica Neue"/>
            <w:b w:val="0"/>
            <w:bCs w:val="0"/>
            <w:color w:val="333333"/>
            <w:sz w:val="21"/>
            <w:szCs w:val="21"/>
            <w:bdr w:val="none" w:sz="0" w:space="0" w:color="auto" w:frame="1"/>
            <w:shd w:val="clear" w:color="auto" w:fill="FFFFFF"/>
          </w:rPr>
          <w:delText>Goals</w:delText>
        </w:r>
        <w:r w:rsidRPr="00867B28" w:rsidDel="00484CD5">
          <w:rPr>
            <w:rFonts w:ascii="Helvetica Neue" w:hAnsi="Helvetica Neue"/>
            <w:color w:val="333333"/>
            <w:sz w:val="21"/>
            <w:szCs w:val="21"/>
            <w:shd w:val="clear" w:color="auto" w:fill="FFFFFF"/>
          </w:rPr>
          <w:delText>” should</w:delText>
        </w:r>
        <w:r w:rsidDel="00484CD5">
          <w:rPr>
            <w:rFonts w:ascii="Helvetica Neue" w:hAnsi="Helvetica Neue"/>
            <w:color w:val="333333"/>
            <w:sz w:val="21"/>
            <w:szCs w:val="21"/>
            <w:shd w:val="clear" w:color="auto" w:fill="FFFFFF"/>
          </w:rPr>
          <w:delText xml:space="preserve"> be taken from “Objectives, Insights, Strategy, and Execution”</w:delText>
        </w:r>
        <w:r w:rsidR="00472CFD" w:rsidDel="00484CD5">
          <w:rPr>
            <w:rFonts w:ascii="Helvetica Neue" w:hAnsi="Helvetica Neue"/>
            <w:color w:val="333333"/>
            <w:sz w:val="21"/>
            <w:szCs w:val="21"/>
            <w:shd w:val="clear" w:color="auto" w:fill="FFFFFF"/>
          </w:rPr>
          <w:delText xml:space="preserve"> headings.</w:delText>
        </w:r>
        <w:r w:rsidR="00D97128" w:rsidDel="00484CD5">
          <w:rPr>
            <w:rFonts w:ascii="Helvetica Neue" w:hAnsi="Helvetica Neue"/>
            <w:color w:val="333333"/>
            <w:sz w:val="21"/>
            <w:szCs w:val="21"/>
            <w:shd w:val="clear" w:color="auto" w:fill="FFFFFF"/>
          </w:rPr>
          <w:br/>
        </w:r>
      </w:del>
    </w:p>
    <w:p w14:paraId="1A217246" w14:textId="5A03FAE7" w:rsidR="00393C1A" w:rsidRPr="00E450A1" w:rsidDel="00484CD5" w:rsidRDefault="00393C1A" w:rsidP="00393C1A">
      <w:pPr>
        <w:pStyle w:val="ListParagraph"/>
        <w:numPr>
          <w:ilvl w:val="0"/>
          <w:numId w:val="1"/>
        </w:numPr>
        <w:rPr>
          <w:del w:id="14" w:author="Chelsea Joy Arganbright" w:date="2021-04-14T09:04:00Z"/>
          <w:rFonts w:ascii="Helvetica" w:hAnsi="Helvetica"/>
          <w:b/>
          <w:bCs/>
          <w:color w:val="333333"/>
          <w:sz w:val="21"/>
          <w:szCs w:val="21"/>
          <w:shd w:val="clear" w:color="auto" w:fill="FFFFFF"/>
        </w:rPr>
      </w:pPr>
      <w:del w:id="15" w:author="Chelsea Joy Arganbright" w:date="2021-04-14T09:04:00Z">
        <w:r w:rsidRPr="00D97128" w:rsidDel="00484CD5">
          <w:rPr>
            <w:rFonts w:ascii="Helvetica" w:hAnsi="Helvetica"/>
            <w:color w:val="333333"/>
            <w:sz w:val="21"/>
            <w:szCs w:val="21"/>
            <w:shd w:val="clear" w:color="auto" w:fill="FFFFFF"/>
          </w:rPr>
          <w:delText>The prompt “</w:delText>
        </w:r>
        <w:r w:rsidRPr="00D97128" w:rsidDel="00484CD5">
          <w:rPr>
            <w:rFonts w:ascii="Helvetica Neue" w:eastAsia="Times New Roman" w:hAnsi="Helvetica Neue" w:cs="Times New Roman"/>
            <w:color w:val="333333"/>
            <w:sz w:val="21"/>
            <w:szCs w:val="21"/>
            <w:bdr w:val="none" w:sz="0" w:space="0" w:color="auto" w:frame="1"/>
            <w:lang w:eastAsia="en-GB"/>
          </w:rPr>
          <w:delText xml:space="preserve">Detail the performance of this project against its defined goals; </w:delText>
        </w:r>
        <w:r w:rsidRPr="00393C1A" w:rsidDel="00484CD5">
          <w:rPr>
            <w:rFonts w:ascii="Helvetica Neue" w:eastAsia="Times New Roman" w:hAnsi="Helvetica Neue" w:cs="Times New Roman"/>
            <w:color w:val="333333"/>
            <w:sz w:val="21"/>
            <w:szCs w:val="21"/>
            <w:bdr w:val="none" w:sz="0" w:space="0" w:color="auto" w:frame="1"/>
            <w:lang w:eastAsia="en-GB"/>
          </w:rPr>
          <w:delText>reach, impact, statistics, etc</w:delText>
        </w:r>
        <w:r w:rsidDel="00484CD5">
          <w:rPr>
            <w:rFonts w:ascii="Helvetica Neue" w:eastAsia="Times New Roman" w:hAnsi="Helvetica Neue" w:cs="Times New Roman"/>
            <w:color w:val="333333"/>
            <w:sz w:val="21"/>
            <w:szCs w:val="21"/>
            <w:bdr w:val="none" w:sz="0" w:space="0" w:color="auto" w:frame="1"/>
            <w:lang w:eastAsia="en-GB"/>
          </w:rPr>
          <w:delText>” should be taken from “Results</w:delText>
        </w:r>
        <w:r w:rsidR="00472CFD" w:rsidDel="00484CD5">
          <w:rPr>
            <w:rFonts w:ascii="Helvetica Neue" w:eastAsia="Times New Roman" w:hAnsi="Helvetica Neue" w:cs="Times New Roman"/>
            <w:color w:val="333333"/>
            <w:sz w:val="21"/>
            <w:szCs w:val="21"/>
            <w:bdr w:val="none" w:sz="0" w:space="0" w:color="auto" w:frame="1"/>
            <w:lang w:eastAsia="en-GB"/>
          </w:rPr>
          <w:delText>”</w:delText>
        </w:r>
        <w:r w:rsidR="00031E0B" w:rsidDel="00484CD5">
          <w:rPr>
            <w:rFonts w:ascii="Helvetica Neue" w:eastAsia="Times New Roman" w:hAnsi="Helvetica Neue" w:cs="Times New Roman"/>
            <w:color w:val="333333"/>
            <w:sz w:val="21"/>
            <w:szCs w:val="21"/>
            <w:bdr w:val="none" w:sz="0" w:space="0" w:color="auto" w:frame="1"/>
            <w:lang w:eastAsia="en-GB"/>
          </w:rPr>
          <w:delText xml:space="preserve"> </w:delText>
        </w:r>
        <w:r w:rsidR="00472CFD" w:rsidDel="00484CD5">
          <w:rPr>
            <w:rFonts w:ascii="Helvetica Neue" w:eastAsia="Times New Roman" w:hAnsi="Helvetica Neue" w:cs="Times New Roman"/>
            <w:color w:val="333333"/>
            <w:sz w:val="21"/>
            <w:szCs w:val="21"/>
            <w:bdr w:val="none" w:sz="0" w:space="0" w:color="auto" w:frame="1"/>
            <w:lang w:eastAsia="en-GB"/>
          </w:rPr>
          <w:delText>and “Objective” heading</w:delText>
        </w:r>
        <w:r w:rsidR="00D97128" w:rsidDel="00484CD5">
          <w:rPr>
            <w:rFonts w:ascii="Helvetica Neue" w:eastAsia="Times New Roman" w:hAnsi="Helvetica Neue" w:cs="Times New Roman"/>
            <w:color w:val="333333"/>
            <w:sz w:val="21"/>
            <w:szCs w:val="21"/>
            <w:bdr w:val="none" w:sz="0" w:space="0" w:color="auto" w:frame="1"/>
            <w:lang w:eastAsia="en-GB"/>
          </w:rPr>
          <w:delText>s</w:delText>
        </w:r>
        <w:r w:rsidR="00472CFD" w:rsidDel="00484CD5">
          <w:rPr>
            <w:rFonts w:ascii="Helvetica Neue" w:eastAsia="Times New Roman" w:hAnsi="Helvetica Neue" w:cs="Times New Roman"/>
            <w:color w:val="333333"/>
            <w:sz w:val="21"/>
            <w:szCs w:val="21"/>
            <w:bdr w:val="none" w:sz="0" w:space="0" w:color="auto" w:frame="1"/>
            <w:lang w:eastAsia="en-GB"/>
          </w:rPr>
          <w:delText>. Can</w:delText>
        </w:r>
        <w:r w:rsidR="00031E0B" w:rsidDel="00484CD5">
          <w:rPr>
            <w:rFonts w:ascii="Helvetica Neue" w:eastAsia="Times New Roman" w:hAnsi="Helvetica Neue" w:cs="Times New Roman"/>
            <w:color w:val="333333"/>
            <w:sz w:val="21"/>
            <w:szCs w:val="21"/>
            <w:bdr w:val="none" w:sz="0" w:space="0" w:color="auto" w:frame="1"/>
            <w:lang w:eastAsia="en-GB"/>
          </w:rPr>
          <w:delText xml:space="preserve"> </w:delText>
        </w:r>
        <w:r w:rsidR="00472CFD" w:rsidDel="00484CD5">
          <w:rPr>
            <w:rFonts w:ascii="Helvetica Neue" w:eastAsia="Times New Roman" w:hAnsi="Helvetica Neue" w:cs="Times New Roman"/>
            <w:color w:val="333333"/>
            <w:sz w:val="21"/>
            <w:szCs w:val="21"/>
            <w:bdr w:val="none" w:sz="0" w:space="0" w:color="auto" w:frame="1"/>
            <w:lang w:eastAsia="en-GB"/>
          </w:rPr>
          <w:delText>tie in</w:delText>
        </w:r>
        <w:r w:rsidR="00031E0B" w:rsidDel="00484CD5">
          <w:rPr>
            <w:rFonts w:ascii="Helvetica Neue" w:eastAsia="Times New Roman" w:hAnsi="Helvetica Neue" w:cs="Times New Roman"/>
            <w:color w:val="333333"/>
            <w:sz w:val="21"/>
            <w:szCs w:val="21"/>
            <w:bdr w:val="none" w:sz="0" w:space="0" w:color="auto" w:frame="1"/>
            <w:lang w:eastAsia="en-GB"/>
          </w:rPr>
          <w:delText xml:space="preserve"> some of </w:delText>
        </w:r>
        <w:r w:rsidR="00031E0B" w:rsidRPr="00472CFD" w:rsidDel="00484CD5">
          <w:rPr>
            <w:rFonts w:ascii="Helvetica Neue" w:eastAsia="Times New Roman" w:hAnsi="Helvetica Neue" w:cs="Times New Roman"/>
            <w:color w:val="333333"/>
            <w:sz w:val="21"/>
            <w:szCs w:val="21"/>
            <w:bdr w:val="none" w:sz="0" w:space="0" w:color="auto" w:frame="1"/>
            <w:lang w:eastAsia="en-GB"/>
          </w:rPr>
          <w:delText xml:space="preserve">the </w:delText>
        </w:r>
        <w:r w:rsidR="00472CFD" w:rsidRPr="00472CFD" w:rsidDel="00484CD5">
          <w:rPr>
            <w:rFonts w:ascii="Helvetica Neue" w:eastAsia="Times New Roman" w:hAnsi="Helvetica Neue" w:cs="Times New Roman"/>
            <w:color w:val="333333"/>
            <w:sz w:val="21"/>
            <w:szCs w:val="21"/>
            <w:bdr w:val="none" w:sz="0" w:space="0" w:color="auto" w:frame="1"/>
            <w:lang w:eastAsia="en-GB"/>
          </w:rPr>
          <w:delText>“</w:delText>
        </w:r>
        <w:r w:rsidR="00031E0B" w:rsidRPr="00472CFD" w:rsidDel="00484CD5">
          <w:rPr>
            <w:rFonts w:ascii="Helvetica Neue" w:eastAsia="Times New Roman" w:hAnsi="Helvetica Neue" w:cs="Times New Roman"/>
            <w:color w:val="333333"/>
            <w:sz w:val="21"/>
            <w:szCs w:val="21"/>
            <w:bdr w:val="none" w:sz="0" w:space="0" w:color="auto" w:frame="1"/>
            <w:lang w:eastAsia="en-GB"/>
          </w:rPr>
          <w:delText>Execution</w:delText>
        </w:r>
        <w:r w:rsidR="00472CFD" w:rsidRPr="00472CFD" w:rsidDel="00484CD5">
          <w:rPr>
            <w:rFonts w:ascii="Helvetica Neue" w:eastAsia="Times New Roman" w:hAnsi="Helvetica Neue" w:cs="Times New Roman"/>
            <w:color w:val="333333"/>
            <w:sz w:val="21"/>
            <w:szCs w:val="21"/>
            <w:bdr w:val="none" w:sz="0" w:space="0" w:color="auto" w:frame="1"/>
            <w:lang w:eastAsia="en-GB"/>
          </w:rPr>
          <w:delText>”</w:delText>
        </w:r>
        <w:r w:rsidR="00031E0B" w:rsidRPr="00472CFD" w:rsidDel="00484CD5">
          <w:rPr>
            <w:rFonts w:ascii="Helvetica Neue" w:eastAsia="Times New Roman" w:hAnsi="Helvetica Neue" w:cs="Times New Roman"/>
            <w:color w:val="333333"/>
            <w:sz w:val="21"/>
            <w:szCs w:val="21"/>
            <w:bdr w:val="none" w:sz="0" w:space="0" w:color="auto" w:frame="1"/>
            <w:lang w:eastAsia="en-GB"/>
          </w:rPr>
          <w:delText xml:space="preserve"> </w:delText>
        </w:r>
        <w:r w:rsidR="00472CFD" w:rsidRPr="00472CFD" w:rsidDel="00484CD5">
          <w:rPr>
            <w:rFonts w:ascii="Helvetica Neue" w:eastAsia="Times New Roman" w:hAnsi="Helvetica Neue" w:cs="Times New Roman"/>
            <w:color w:val="333333"/>
            <w:sz w:val="21"/>
            <w:szCs w:val="21"/>
            <w:bdr w:val="none" w:sz="0" w:space="0" w:color="auto" w:frame="1"/>
            <w:lang w:eastAsia="en-GB"/>
          </w:rPr>
          <w:delText>as</w:delText>
        </w:r>
        <w:r w:rsidR="00472CFD" w:rsidDel="00484CD5">
          <w:rPr>
            <w:rFonts w:ascii="Helvetica Neue" w:eastAsia="Times New Roman" w:hAnsi="Helvetica Neue" w:cs="Times New Roman"/>
            <w:color w:val="333333"/>
            <w:sz w:val="21"/>
            <w:szCs w:val="21"/>
            <w:bdr w:val="none" w:sz="0" w:space="0" w:color="auto" w:frame="1"/>
            <w:lang w:eastAsia="en-GB"/>
          </w:rPr>
          <w:delText xml:space="preserve"> well</w:delText>
        </w:r>
        <w:r w:rsidR="00031E0B" w:rsidDel="00484CD5">
          <w:rPr>
            <w:rFonts w:ascii="Helvetica Neue" w:eastAsia="Times New Roman" w:hAnsi="Helvetica Neue" w:cs="Times New Roman"/>
            <w:color w:val="333333"/>
            <w:sz w:val="21"/>
            <w:szCs w:val="21"/>
            <w:bdr w:val="none" w:sz="0" w:space="0" w:color="auto" w:frame="1"/>
            <w:lang w:eastAsia="en-GB"/>
          </w:rPr>
          <w:delText xml:space="preserve"> to </w:delText>
        </w:r>
        <w:r w:rsidR="00472CFD" w:rsidDel="00484CD5">
          <w:rPr>
            <w:rFonts w:ascii="Helvetica Neue" w:eastAsia="Times New Roman" w:hAnsi="Helvetica Neue" w:cs="Times New Roman"/>
            <w:color w:val="333333"/>
            <w:sz w:val="21"/>
            <w:szCs w:val="21"/>
            <w:bdr w:val="none" w:sz="0" w:space="0" w:color="auto" w:frame="1"/>
            <w:lang w:eastAsia="en-GB"/>
          </w:rPr>
          <w:delText>lengthen it.</w:delText>
        </w:r>
        <w:r w:rsidR="00D97128" w:rsidDel="00484CD5">
          <w:rPr>
            <w:rFonts w:ascii="Helvetica Neue" w:eastAsia="Times New Roman" w:hAnsi="Helvetica Neue" w:cs="Times New Roman"/>
            <w:color w:val="333333"/>
            <w:sz w:val="21"/>
            <w:szCs w:val="21"/>
            <w:bdr w:val="none" w:sz="0" w:space="0" w:color="auto" w:frame="1"/>
            <w:lang w:eastAsia="en-GB"/>
          </w:rPr>
          <w:br/>
        </w:r>
      </w:del>
    </w:p>
    <w:p w14:paraId="5DA4D572" w14:textId="500BCB61" w:rsidR="00E450A1" w:rsidDel="00484CD5" w:rsidRDefault="00472CFD" w:rsidP="00393C1A">
      <w:pPr>
        <w:pStyle w:val="ListParagraph"/>
        <w:numPr>
          <w:ilvl w:val="0"/>
          <w:numId w:val="1"/>
        </w:numPr>
        <w:rPr>
          <w:del w:id="16" w:author="Chelsea Joy Arganbright" w:date="2021-04-14T09:04:00Z"/>
          <w:rFonts w:ascii="Helvetica" w:hAnsi="Helvetica"/>
          <w:color w:val="333333"/>
          <w:sz w:val="21"/>
          <w:szCs w:val="21"/>
          <w:shd w:val="clear" w:color="auto" w:fill="FFFFFF"/>
        </w:rPr>
      </w:pPr>
      <w:del w:id="17" w:author="Chelsea Joy Arganbright" w:date="2021-04-14T09:04:00Z">
        <w:r w:rsidRPr="00472CFD" w:rsidDel="00484CD5">
          <w:rPr>
            <w:rFonts w:ascii="Helvetica" w:hAnsi="Helvetica"/>
            <w:color w:val="333333"/>
            <w:sz w:val="21"/>
            <w:szCs w:val="21"/>
            <w:shd w:val="clear" w:color="auto" w:fill="FFFFFF"/>
          </w:rPr>
          <w:delText>Always refer to the category that’s being entered so the focus can be on that category in case there</w:delText>
        </w:r>
        <w:r w:rsidDel="00484CD5">
          <w:rPr>
            <w:rFonts w:ascii="Helvetica" w:hAnsi="Helvetica"/>
            <w:color w:val="333333"/>
            <w:sz w:val="21"/>
            <w:szCs w:val="21"/>
            <w:shd w:val="clear" w:color="auto" w:fill="FFFFFF"/>
          </w:rPr>
          <w:delText xml:space="preserve"> are</w:delText>
        </w:r>
        <w:r w:rsidRPr="00472CFD" w:rsidDel="00484CD5">
          <w:rPr>
            <w:rFonts w:ascii="Helvetica" w:hAnsi="Helvetica"/>
            <w:color w:val="333333"/>
            <w:sz w:val="21"/>
            <w:szCs w:val="21"/>
            <w:shd w:val="clear" w:color="auto" w:fill="FFFFFF"/>
          </w:rPr>
          <w:delText xml:space="preserve"> not enough words to go on about the rest of it</w:delText>
        </w:r>
        <w:r w:rsidDel="00484CD5">
          <w:rPr>
            <w:rFonts w:ascii="Helvetica" w:hAnsi="Helvetica"/>
            <w:color w:val="333333"/>
            <w:sz w:val="21"/>
            <w:szCs w:val="21"/>
            <w:shd w:val="clear" w:color="auto" w:fill="FFFFFF"/>
          </w:rPr>
          <w:delText xml:space="preserve"> (for instance, </w:delText>
        </w:r>
        <w:r w:rsidR="005334AF" w:rsidDel="00484CD5">
          <w:rPr>
            <w:rFonts w:ascii="Helvetica" w:hAnsi="Helvetica"/>
            <w:color w:val="333333"/>
            <w:sz w:val="21"/>
            <w:szCs w:val="21"/>
            <w:shd w:val="clear" w:color="auto" w:fill="FFFFFF"/>
          </w:rPr>
          <w:delText>for</w:delText>
        </w:r>
        <w:r w:rsidDel="00484CD5">
          <w:rPr>
            <w:rFonts w:ascii="Helvetica" w:hAnsi="Helvetica"/>
            <w:color w:val="333333"/>
            <w:sz w:val="21"/>
            <w:szCs w:val="21"/>
            <w:shd w:val="clear" w:color="auto" w:fill="FFFFFF"/>
          </w:rPr>
          <w:delText xml:space="preserve"> HBO/Legendary the focus is </w:delText>
        </w:r>
        <w:r w:rsidRPr="00472CFD" w:rsidDel="00484CD5">
          <w:rPr>
            <w:rFonts w:ascii="Helvetica" w:hAnsi="Helvetica"/>
            <w:color w:val="333333"/>
            <w:sz w:val="21"/>
            <w:szCs w:val="21"/>
            <w:shd w:val="clear" w:color="auto" w:fill="FFFFFF"/>
          </w:rPr>
          <w:delText>on social media)</w:delText>
        </w:r>
        <w:r w:rsidR="00D97128" w:rsidDel="00484CD5">
          <w:rPr>
            <w:rFonts w:ascii="Helvetica" w:hAnsi="Helvetica"/>
            <w:color w:val="333333"/>
            <w:sz w:val="21"/>
            <w:szCs w:val="21"/>
            <w:shd w:val="clear" w:color="auto" w:fill="FFFFFF"/>
          </w:rPr>
          <w:br/>
        </w:r>
      </w:del>
    </w:p>
    <w:p w14:paraId="41D02BEB" w14:textId="06F8D4E6" w:rsidR="00472CFD" w:rsidRPr="00472CFD" w:rsidDel="00484CD5" w:rsidRDefault="00472CFD" w:rsidP="00393C1A">
      <w:pPr>
        <w:pStyle w:val="ListParagraph"/>
        <w:numPr>
          <w:ilvl w:val="0"/>
          <w:numId w:val="1"/>
        </w:numPr>
        <w:rPr>
          <w:del w:id="18" w:author="Chelsea Joy Arganbright" w:date="2021-04-14T09:04:00Z"/>
          <w:rFonts w:ascii="Helvetica" w:hAnsi="Helvetica"/>
          <w:color w:val="333333"/>
          <w:sz w:val="21"/>
          <w:szCs w:val="21"/>
          <w:shd w:val="clear" w:color="auto" w:fill="FFFFFF"/>
        </w:rPr>
      </w:pPr>
      <w:del w:id="19" w:author="Chelsea Joy Arganbright" w:date="2021-04-14T09:04:00Z">
        <w:r w:rsidDel="00484CD5">
          <w:rPr>
            <w:rFonts w:ascii="Helvetica" w:hAnsi="Helvetica"/>
            <w:color w:val="333333"/>
            <w:sz w:val="21"/>
            <w:szCs w:val="21"/>
            <w:shd w:val="clear" w:color="auto" w:fill="FFFFFF"/>
          </w:rPr>
          <w:delText>I can always send the final draft to Christina with questions for more information</w:delText>
        </w:r>
      </w:del>
    </w:p>
    <w:p w14:paraId="7D29FF6E" w14:textId="130C3913" w:rsidR="00393C1A" w:rsidDel="00484CD5" w:rsidRDefault="00393C1A">
      <w:pPr>
        <w:rPr>
          <w:del w:id="20" w:author="Chelsea Joy Arganbright" w:date="2021-04-14T09:04:00Z"/>
          <w:rFonts w:ascii="Helvetica" w:hAnsi="Helvetica"/>
          <w:b/>
          <w:bCs/>
          <w:color w:val="333333"/>
          <w:sz w:val="21"/>
          <w:szCs w:val="21"/>
          <w:shd w:val="clear" w:color="auto" w:fill="FFFFFF"/>
        </w:rPr>
      </w:pPr>
    </w:p>
    <w:p w14:paraId="208A4FC2" w14:textId="56F6463F" w:rsidR="005334AF" w:rsidDel="00484CD5" w:rsidRDefault="005334AF">
      <w:pPr>
        <w:rPr>
          <w:del w:id="21" w:author="Chelsea Joy Arganbright" w:date="2021-04-14T09:04:00Z"/>
          <w:rFonts w:ascii="Helvetica" w:hAnsi="Helvetica"/>
          <w:b/>
          <w:bCs/>
          <w:color w:val="333333"/>
          <w:sz w:val="21"/>
          <w:szCs w:val="21"/>
          <w:shd w:val="clear" w:color="auto" w:fill="FFFFFF"/>
        </w:rPr>
      </w:pPr>
    </w:p>
    <w:p w14:paraId="4B94801E" w14:textId="40F1CF81" w:rsidR="005334AF" w:rsidDel="00484CD5" w:rsidRDefault="005334AF">
      <w:pPr>
        <w:rPr>
          <w:del w:id="22" w:author="Chelsea Joy Arganbright" w:date="2021-04-14T09:04:00Z"/>
          <w:rFonts w:ascii="Helvetica" w:hAnsi="Helvetica"/>
          <w:b/>
          <w:bCs/>
          <w:color w:val="333333"/>
          <w:sz w:val="21"/>
          <w:szCs w:val="21"/>
          <w:shd w:val="clear" w:color="auto" w:fill="FFFFFF"/>
        </w:rPr>
      </w:pPr>
    </w:p>
    <w:p w14:paraId="0B8FA0A8" w14:textId="17B261EE" w:rsidR="00867B28" w:rsidDel="00484CD5" w:rsidRDefault="00867B28">
      <w:pPr>
        <w:rPr>
          <w:del w:id="23" w:author="Chelsea Joy Arganbright" w:date="2021-04-14T09:04:00Z"/>
          <w:rFonts w:ascii="Helvetica" w:hAnsi="Helvetica"/>
          <w:b/>
          <w:bCs/>
          <w:color w:val="333333"/>
          <w:sz w:val="21"/>
          <w:szCs w:val="21"/>
          <w:shd w:val="clear" w:color="auto" w:fill="FFFFFF"/>
        </w:rPr>
      </w:pPr>
    </w:p>
    <w:p w14:paraId="144C49CC" w14:textId="3163A7AD" w:rsidR="00867B28" w:rsidDel="00484CD5" w:rsidRDefault="00867B28">
      <w:pPr>
        <w:rPr>
          <w:del w:id="24" w:author="Chelsea Joy Arganbright" w:date="2021-04-14T09:04:00Z"/>
          <w:rFonts w:ascii="Helvetica" w:hAnsi="Helvetica"/>
          <w:b/>
          <w:bCs/>
          <w:color w:val="333333"/>
          <w:sz w:val="21"/>
          <w:szCs w:val="21"/>
          <w:shd w:val="clear" w:color="auto" w:fill="FFFFFF"/>
        </w:rPr>
      </w:pPr>
    </w:p>
    <w:p w14:paraId="213F5302" w14:textId="572464DF" w:rsidR="00867B28" w:rsidDel="00484CD5" w:rsidRDefault="00867B28">
      <w:pPr>
        <w:rPr>
          <w:del w:id="25" w:author="Chelsea Joy Arganbright" w:date="2021-04-14T09:04:00Z"/>
          <w:rFonts w:ascii="Helvetica" w:hAnsi="Helvetica"/>
          <w:b/>
          <w:bCs/>
          <w:color w:val="333333"/>
          <w:sz w:val="21"/>
          <w:szCs w:val="21"/>
          <w:shd w:val="clear" w:color="auto" w:fill="FFFFFF"/>
        </w:rPr>
      </w:pPr>
    </w:p>
    <w:p w14:paraId="27452B1D" w14:textId="2A3EB4BA" w:rsidR="00867B28" w:rsidDel="00484CD5" w:rsidRDefault="00867B28">
      <w:pPr>
        <w:rPr>
          <w:del w:id="26" w:author="Chelsea Joy Arganbright" w:date="2021-04-14T09:04:00Z"/>
          <w:rFonts w:ascii="Helvetica" w:hAnsi="Helvetica"/>
          <w:b/>
          <w:bCs/>
          <w:color w:val="333333"/>
          <w:sz w:val="21"/>
          <w:szCs w:val="21"/>
          <w:shd w:val="clear" w:color="auto" w:fill="FFFFFF"/>
        </w:rPr>
      </w:pPr>
    </w:p>
    <w:p w14:paraId="751F8C39" w14:textId="42A804C2" w:rsidR="00867B28" w:rsidDel="00484CD5" w:rsidRDefault="00867B28">
      <w:pPr>
        <w:rPr>
          <w:del w:id="27" w:author="Chelsea Joy Arganbright" w:date="2021-04-14T09:04:00Z"/>
          <w:rFonts w:ascii="Helvetica" w:hAnsi="Helvetica"/>
          <w:b/>
          <w:bCs/>
          <w:color w:val="333333"/>
          <w:sz w:val="21"/>
          <w:szCs w:val="21"/>
          <w:shd w:val="clear" w:color="auto" w:fill="FFFFFF"/>
        </w:rPr>
      </w:pPr>
    </w:p>
    <w:p w14:paraId="5563EFA3" w14:textId="42CB615D" w:rsidR="00867B28" w:rsidDel="00484CD5" w:rsidRDefault="00867B28">
      <w:pPr>
        <w:rPr>
          <w:del w:id="28" w:author="Chelsea Joy Arganbright" w:date="2021-04-14T09:04:00Z"/>
          <w:rFonts w:ascii="Helvetica" w:hAnsi="Helvetica"/>
          <w:b/>
          <w:bCs/>
          <w:color w:val="333333"/>
          <w:sz w:val="21"/>
          <w:szCs w:val="21"/>
          <w:shd w:val="clear" w:color="auto" w:fill="FFFFFF"/>
        </w:rPr>
      </w:pPr>
    </w:p>
    <w:p w14:paraId="24AB75A6" w14:textId="0F63134A" w:rsidR="00867B28" w:rsidDel="00484CD5" w:rsidRDefault="00867B28">
      <w:pPr>
        <w:rPr>
          <w:del w:id="29" w:author="Chelsea Joy Arganbright" w:date="2021-04-14T09:04:00Z"/>
          <w:rFonts w:ascii="Helvetica" w:hAnsi="Helvetica"/>
          <w:b/>
          <w:bCs/>
          <w:color w:val="333333"/>
          <w:sz w:val="21"/>
          <w:szCs w:val="21"/>
          <w:shd w:val="clear" w:color="auto" w:fill="FFFFFF"/>
        </w:rPr>
      </w:pPr>
    </w:p>
    <w:p w14:paraId="371BC8E6" w14:textId="66E7C3F0" w:rsidR="00867B28" w:rsidDel="00484CD5" w:rsidRDefault="00867B28">
      <w:pPr>
        <w:rPr>
          <w:del w:id="30" w:author="Chelsea Joy Arganbright" w:date="2021-04-14T09:04:00Z"/>
          <w:rFonts w:ascii="Helvetica" w:hAnsi="Helvetica"/>
          <w:b/>
          <w:bCs/>
          <w:color w:val="333333"/>
          <w:sz w:val="21"/>
          <w:szCs w:val="21"/>
          <w:shd w:val="clear" w:color="auto" w:fill="FFFFFF"/>
        </w:rPr>
      </w:pPr>
    </w:p>
    <w:p w14:paraId="7DC80C05" w14:textId="6454C805" w:rsidR="00867B28" w:rsidDel="00484CD5" w:rsidRDefault="00867B28">
      <w:pPr>
        <w:rPr>
          <w:del w:id="31" w:author="Chelsea Joy Arganbright" w:date="2021-04-14T09:04:00Z"/>
          <w:rFonts w:ascii="Helvetica" w:hAnsi="Helvetica"/>
          <w:b/>
          <w:bCs/>
          <w:color w:val="333333"/>
          <w:sz w:val="21"/>
          <w:szCs w:val="21"/>
          <w:shd w:val="clear" w:color="auto" w:fill="FFFFFF"/>
        </w:rPr>
      </w:pPr>
    </w:p>
    <w:p w14:paraId="3F084258" w14:textId="238A4EFF" w:rsidR="00867B28" w:rsidDel="00484CD5" w:rsidRDefault="00867B28">
      <w:pPr>
        <w:rPr>
          <w:del w:id="32" w:author="Chelsea Joy Arganbright" w:date="2021-04-14T09:04:00Z"/>
          <w:rFonts w:ascii="Helvetica" w:hAnsi="Helvetica"/>
          <w:b/>
          <w:bCs/>
          <w:color w:val="333333"/>
          <w:sz w:val="21"/>
          <w:szCs w:val="21"/>
          <w:shd w:val="clear" w:color="auto" w:fill="FFFFFF"/>
        </w:rPr>
      </w:pPr>
    </w:p>
    <w:p w14:paraId="5C64F27E" w14:textId="77777777" w:rsidR="005334AF" w:rsidRPr="005334AF" w:rsidRDefault="00931743" w:rsidP="005334AF">
      <w:pPr>
        <w:rPr>
          <w:rFonts w:ascii="Helvetica Neue" w:hAnsi="Helvetica Neue"/>
          <w:color w:val="333333"/>
          <w:sz w:val="21"/>
          <w:szCs w:val="21"/>
          <w:shd w:val="clear" w:color="auto" w:fill="FFFFFF"/>
        </w:rPr>
      </w:pPr>
      <w:r w:rsidRPr="005334AF">
        <w:rPr>
          <w:rFonts w:ascii="Helvetica Neue" w:hAnsi="Helvetica Neue"/>
          <w:b/>
          <w:bCs/>
          <w:color w:val="333333"/>
          <w:shd w:val="clear" w:color="auto" w:fill="FFFFFF"/>
        </w:rPr>
        <w:t>Content Marketing World Awards</w:t>
      </w:r>
      <w:r w:rsidR="005334AF">
        <w:rPr>
          <w:rFonts w:ascii="Helvetica Neue" w:hAnsi="Helvetica Neue"/>
          <w:b/>
          <w:bCs/>
          <w:color w:val="333333"/>
          <w:sz w:val="20"/>
          <w:szCs w:val="20"/>
          <w:shd w:val="clear" w:color="auto" w:fill="FFFFFF"/>
        </w:rPr>
        <w:br/>
      </w:r>
      <w:r w:rsidR="005334AF">
        <w:rPr>
          <w:rFonts w:ascii="Helvetica Neue" w:hAnsi="Helvetica Neue"/>
          <w:b/>
          <w:bCs/>
          <w:color w:val="333333"/>
          <w:sz w:val="20"/>
          <w:szCs w:val="20"/>
          <w:shd w:val="clear" w:color="auto" w:fill="FFFFFF"/>
        </w:rPr>
        <w:br/>
      </w:r>
      <w:r w:rsidR="005334AF" w:rsidRPr="005334AF">
        <w:rPr>
          <w:rFonts w:ascii="Helvetica Neue" w:hAnsi="Helvetica Neue"/>
          <w:b/>
          <w:bCs/>
          <w:color w:val="333333"/>
          <w:sz w:val="21"/>
          <w:szCs w:val="21"/>
          <w:shd w:val="clear" w:color="auto" w:fill="FFFFFF"/>
        </w:rPr>
        <w:t>Brand:</w:t>
      </w:r>
      <w:r w:rsidR="005334AF" w:rsidRPr="005334AF">
        <w:rPr>
          <w:rFonts w:ascii="Helvetica Neue" w:hAnsi="Helvetica Neue"/>
          <w:color w:val="333333"/>
          <w:sz w:val="21"/>
          <w:szCs w:val="21"/>
          <w:shd w:val="clear" w:color="auto" w:fill="FFFFFF"/>
        </w:rPr>
        <w:t xml:space="preserve"> HBO Max</w:t>
      </w:r>
    </w:p>
    <w:p w14:paraId="27B7A4F1" w14:textId="77777777" w:rsidR="005334AF" w:rsidRPr="005334AF" w:rsidRDefault="005334AF" w:rsidP="005334AF">
      <w:pPr>
        <w:rPr>
          <w:rFonts w:ascii="Helvetica Neue" w:hAnsi="Helvetica Neue"/>
          <w:color w:val="333333"/>
          <w:sz w:val="21"/>
          <w:szCs w:val="21"/>
          <w:shd w:val="clear" w:color="auto" w:fill="FFFFFF"/>
        </w:rPr>
      </w:pPr>
      <w:r w:rsidRPr="005334AF">
        <w:rPr>
          <w:rFonts w:ascii="Helvetica Neue" w:hAnsi="Helvetica Neue"/>
          <w:b/>
          <w:bCs/>
          <w:color w:val="333333"/>
          <w:sz w:val="21"/>
          <w:szCs w:val="21"/>
          <w:shd w:val="clear" w:color="auto" w:fill="FFFFFF"/>
        </w:rPr>
        <w:t>Campaign:</w:t>
      </w:r>
      <w:r w:rsidRPr="005334AF">
        <w:rPr>
          <w:rFonts w:ascii="Helvetica Neue" w:hAnsi="Helvetica Neue"/>
          <w:color w:val="333333"/>
          <w:sz w:val="21"/>
          <w:szCs w:val="21"/>
          <w:shd w:val="clear" w:color="auto" w:fill="FFFFFF"/>
        </w:rPr>
        <w:t xml:space="preserve"> Legendary</w:t>
      </w:r>
    </w:p>
    <w:p w14:paraId="4B3F6ADF" w14:textId="77777777" w:rsidR="005334AF" w:rsidRPr="005334AF" w:rsidRDefault="005334AF" w:rsidP="005334AF">
      <w:pPr>
        <w:rPr>
          <w:rFonts w:ascii="Helvetica Neue" w:eastAsia="Times New Roman" w:hAnsi="Helvetica Neue" w:cs="Arial"/>
          <w:color w:val="222222"/>
          <w:sz w:val="20"/>
          <w:szCs w:val="20"/>
          <w:lang w:eastAsia="en-GB"/>
        </w:rPr>
      </w:pPr>
      <w:r w:rsidRPr="005334AF">
        <w:rPr>
          <w:rFonts w:ascii="Helvetica Neue" w:hAnsi="Helvetica Neue"/>
          <w:b/>
          <w:bCs/>
          <w:color w:val="333333"/>
          <w:sz w:val="21"/>
          <w:szCs w:val="21"/>
          <w:shd w:val="clear" w:color="auto" w:fill="FFFFFF"/>
        </w:rPr>
        <w:t>Category:</w:t>
      </w:r>
      <w:r w:rsidRPr="005334AF">
        <w:rPr>
          <w:rFonts w:ascii="Helvetica Neue" w:hAnsi="Helvetica Neue"/>
          <w:color w:val="333333"/>
          <w:sz w:val="21"/>
          <w:szCs w:val="21"/>
          <w:shd w:val="clear" w:color="auto" w:fill="FFFFFF"/>
        </w:rPr>
        <w:t xml:space="preserve"> </w:t>
      </w:r>
      <w:r w:rsidRPr="005334AF">
        <w:rPr>
          <w:rFonts w:ascii="Helvetica Neue" w:eastAsia="Times New Roman" w:hAnsi="Helvetica Neue" w:cs="Arial"/>
          <w:color w:val="222222"/>
          <w:sz w:val="20"/>
          <w:szCs w:val="20"/>
          <w:lang w:eastAsia="en-GB"/>
        </w:rPr>
        <w:t>Best Use of Multichannel Social Media in Content Marketing  </w:t>
      </w:r>
    </w:p>
    <w:p w14:paraId="5AF3C520" w14:textId="77777777" w:rsidR="005334AF" w:rsidRPr="005334AF" w:rsidRDefault="005334AF" w:rsidP="005334AF">
      <w:pPr>
        <w:rPr>
          <w:rFonts w:ascii="Helvetica Neue" w:eastAsia="Times New Roman" w:hAnsi="Helvetica Neue" w:cs="Arial"/>
          <w:color w:val="222222"/>
          <w:sz w:val="20"/>
          <w:szCs w:val="20"/>
          <w:lang w:eastAsia="en-GB"/>
        </w:rPr>
      </w:pPr>
      <w:r w:rsidRPr="005334AF">
        <w:rPr>
          <w:rFonts w:ascii="Helvetica Neue" w:eastAsia="Times New Roman" w:hAnsi="Helvetica Neue" w:cs="Arial"/>
          <w:b/>
          <w:bCs/>
          <w:color w:val="222222"/>
          <w:sz w:val="20"/>
          <w:szCs w:val="20"/>
          <w:lang w:eastAsia="en-GB"/>
        </w:rPr>
        <w:t>Category Description:</w:t>
      </w:r>
      <w:r w:rsidRPr="005334AF">
        <w:rPr>
          <w:rFonts w:ascii="Helvetica Neue" w:eastAsia="Times New Roman" w:hAnsi="Helvetica Neue" w:cs="Arial"/>
          <w:color w:val="222222"/>
          <w:sz w:val="20"/>
          <w:szCs w:val="20"/>
          <w:lang w:eastAsia="en-GB"/>
        </w:rPr>
        <w:t xml:space="preserve"> Best Use of </w:t>
      </w:r>
      <w:r w:rsidRPr="00781408">
        <w:rPr>
          <w:rFonts w:ascii="Helvetica Neue" w:eastAsia="Times New Roman" w:hAnsi="Helvetica Neue" w:cs="Arial"/>
          <w:b/>
          <w:bCs/>
          <w:color w:val="222222"/>
          <w:sz w:val="20"/>
          <w:szCs w:val="20"/>
          <w:u w:val="single"/>
          <w:lang w:eastAsia="en-GB"/>
        </w:rPr>
        <w:t>Multichannel Social Media</w:t>
      </w:r>
      <w:r w:rsidRPr="005334AF">
        <w:rPr>
          <w:rFonts w:ascii="Helvetica Neue" w:eastAsia="Times New Roman" w:hAnsi="Helvetica Neue" w:cs="Arial"/>
          <w:color w:val="222222"/>
          <w:sz w:val="20"/>
          <w:szCs w:val="20"/>
          <w:lang w:eastAsia="en-GB"/>
        </w:rPr>
        <w:t xml:space="preserve"> in Content Marketing  </w:t>
      </w:r>
    </w:p>
    <w:p w14:paraId="54DE4DD7" w14:textId="77777777" w:rsidR="005334AF" w:rsidRPr="005334AF" w:rsidRDefault="005334AF" w:rsidP="005334AF">
      <w:pPr>
        <w:spacing w:after="0" w:line="240" w:lineRule="auto"/>
        <w:rPr>
          <w:rFonts w:ascii="Helvetica Neue" w:eastAsia="Times New Roman" w:hAnsi="Helvetica Neue" w:cs="Arial"/>
          <w:color w:val="222222"/>
          <w:sz w:val="20"/>
          <w:szCs w:val="20"/>
          <w:lang w:eastAsia="en-GB"/>
        </w:rPr>
      </w:pPr>
      <w:r w:rsidRPr="005334AF">
        <w:rPr>
          <w:rFonts w:ascii="Helvetica Neue" w:eastAsia="Times New Roman" w:hAnsi="Helvetica Neue" w:cs="Arial"/>
          <w:b/>
          <w:bCs/>
          <w:color w:val="222222"/>
          <w:sz w:val="20"/>
          <w:szCs w:val="20"/>
          <w:lang w:eastAsia="en-GB"/>
        </w:rPr>
        <w:t>Assets:</w:t>
      </w:r>
      <w:r w:rsidRPr="005334AF">
        <w:rPr>
          <w:rFonts w:ascii="Helvetica Neue" w:eastAsia="Times New Roman" w:hAnsi="Helvetica Neue" w:cs="Arial"/>
          <w:color w:val="222222"/>
          <w:sz w:val="20"/>
          <w:szCs w:val="20"/>
          <w:lang w:eastAsia="en-GB"/>
        </w:rPr>
        <w:t xml:space="preserve"> The creation of consistent content specific to multiple business social media accounts, as well as an engaged user base. Everybody uses social, but so few know how to integrate various channels without sounding repetitive. You use it beautifully, to place your brand at the centre of the right kinds of conversations. Tell us your secrets, and show your content marketing colleagues the way.</w:t>
      </w:r>
    </w:p>
    <w:p w14:paraId="6F5D1C8D" w14:textId="77777777" w:rsidR="005334AF" w:rsidRPr="005334AF" w:rsidRDefault="005334AF" w:rsidP="005334AF">
      <w:pPr>
        <w:spacing w:after="0" w:line="240" w:lineRule="auto"/>
        <w:rPr>
          <w:rFonts w:ascii="Helvetica Neue" w:eastAsia="Times New Roman" w:hAnsi="Helvetica Neue" w:cs="Arial"/>
          <w:color w:val="222222"/>
          <w:sz w:val="20"/>
          <w:szCs w:val="20"/>
          <w:lang w:eastAsia="en-GB"/>
        </w:rPr>
      </w:pPr>
    </w:p>
    <w:p w14:paraId="621D3931" w14:textId="77777777" w:rsidR="005334AF" w:rsidRPr="005334AF" w:rsidRDefault="005334AF" w:rsidP="005334AF">
      <w:pPr>
        <w:spacing w:after="0" w:line="240" w:lineRule="auto"/>
        <w:rPr>
          <w:rFonts w:ascii="Helvetica Neue" w:eastAsia="Times New Roman" w:hAnsi="Helvetica Neue" w:cs="Arial"/>
          <w:color w:val="222222"/>
          <w:sz w:val="20"/>
          <w:szCs w:val="20"/>
          <w:lang w:eastAsia="en-GB"/>
        </w:rPr>
      </w:pPr>
      <w:r w:rsidRPr="005334AF">
        <w:rPr>
          <w:rFonts w:ascii="Helvetica Neue" w:eastAsia="Times New Roman" w:hAnsi="Helvetica Neue" w:cs="Arial"/>
          <w:b/>
          <w:bCs/>
          <w:color w:val="222222"/>
          <w:sz w:val="20"/>
          <w:szCs w:val="20"/>
          <w:lang w:eastAsia="en-GB"/>
        </w:rPr>
        <w:t>Comments:</w:t>
      </w:r>
      <w:r w:rsidRPr="005334AF">
        <w:rPr>
          <w:rFonts w:ascii="Helvetica Neue" w:eastAsia="Times New Roman" w:hAnsi="Helvetica Neue" w:cs="Arial"/>
          <w:color w:val="222222"/>
          <w:sz w:val="20"/>
          <w:szCs w:val="20"/>
          <w:lang w:eastAsia="en-GB"/>
        </w:rPr>
        <w:t xml:space="preserve"> </w:t>
      </w:r>
      <w:r w:rsidRPr="005334AF">
        <w:rPr>
          <w:rFonts w:ascii="Helvetica Neue" w:eastAsia="Times New Roman" w:hAnsi="Helvetica Neue" w:cs="Arial"/>
          <w:color w:val="222222"/>
          <w:sz w:val="20"/>
          <w:szCs w:val="20"/>
          <w:lang w:eastAsia="en-GB"/>
        </w:rPr>
        <w:br/>
      </w:r>
      <w:hyperlink r:id="rId5" w:tgtFrame="_blank" w:history="1">
        <w:r w:rsidRPr="005334AF">
          <w:rPr>
            <w:rFonts w:ascii="Helvetica Neue" w:eastAsia="Times New Roman" w:hAnsi="Helvetica Neue" w:cs="Arial"/>
            <w:color w:val="1155CC"/>
            <w:sz w:val="20"/>
            <w:szCs w:val="20"/>
            <w:u w:val="single"/>
            <w:lang w:eastAsia="en-GB"/>
          </w:rPr>
          <w:t xml:space="preserve">Recent </w:t>
        </w:r>
        <w:proofErr w:type="gramStart"/>
        <w:r w:rsidRPr="005334AF">
          <w:rPr>
            <w:rFonts w:ascii="Helvetica Neue" w:eastAsia="Times New Roman" w:hAnsi="Helvetica Neue" w:cs="Arial"/>
            <w:color w:val="1155CC"/>
            <w:sz w:val="20"/>
            <w:szCs w:val="20"/>
            <w:u w:val="single"/>
            <w:lang w:eastAsia="en-GB"/>
          </w:rPr>
          <w:t>entry(</w:t>
        </w:r>
        <w:proofErr w:type="gramEnd"/>
        <w:r w:rsidRPr="005334AF">
          <w:rPr>
            <w:rFonts w:ascii="Helvetica Neue" w:eastAsia="Times New Roman" w:hAnsi="Helvetica Neue" w:cs="Arial"/>
            <w:color w:val="1155CC"/>
            <w:sz w:val="20"/>
            <w:szCs w:val="20"/>
            <w:u w:val="single"/>
            <w:lang w:eastAsia="en-GB"/>
          </w:rPr>
          <w:t>FOMG)</w:t>
        </w:r>
      </w:hyperlink>
    </w:p>
    <w:p w14:paraId="16280344" w14:textId="77777777" w:rsidR="005334AF" w:rsidRPr="005334AF" w:rsidRDefault="00484CD5" w:rsidP="005334AF">
      <w:pPr>
        <w:spacing w:after="0" w:line="240" w:lineRule="auto"/>
        <w:rPr>
          <w:rFonts w:ascii="Helvetica Neue" w:eastAsia="Times New Roman" w:hAnsi="Helvetica Neue" w:cs="Arial"/>
          <w:color w:val="222222"/>
          <w:sz w:val="20"/>
          <w:szCs w:val="20"/>
          <w:lang w:eastAsia="en-GB"/>
        </w:rPr>
      </w:pPr>
      <w:hyperlink r:id="rId6" w:tgtFrame="_blank" w:history="1">
        <w:r w:rsidR="005334AF" w:rsidRPr="005334AF">
          <w:rPr>
            <w:rFonts w:ascii="Helvetica Neue" w:eastAsia="Times New Roman" w:hAnsi="Helvetica Neue" w:cs="Arial"/>
            <w:color w:val="1155CC"/>
            <w:sz w:val="20"/>
            <w:szCs w:val="20"/>
            <w:u w:val="single"/>
            <w:lang w:eastAsia="en-GB"/>
          </w:rPr>
          <w:t>Some background information </w:t>
        </w:r>
      </w:hyperlink>
      <w:r w:rsidR="005334AF" w:rsidRPr="005334AF">
        <w:rPr>
          <w:rFonts w:ascii="Helvetica Neue" w:eastAsia="Times New Roman" w:hAnsi="Helvetica Neue" w:cs="Arial"/>
          <w:color w:val="222222"/>
          <w:sz w:val="20"/>
          <w:szCs w:val="20"/>
          <w:lang w:eastAsia="en-GB"/>
        </w:rPr>
        <w:t> </w:t>
      </w:r>
    </w:p>
    <w:p w14:paraId="462DD2D9" w14:textId="68D2328A" w:rsidR="00931743" w:rsidRPr="00867B28" w:rsidRDefault="00484CD5">
      <w:pPr>
        <w:rPr>
          <w:rFonts w:ascii="Helvetica Neue" w:hAnsi="Helvetica Neue"/>
          <w:color w:val="333333"/>
          <w:sz w:val="21"/>
          <w:szCs w:val="21"/>
          <w:shd w:val="clear" w:color="auto" w:fill="FFFFFF"/>
        </w:rPr>
      </w:pPr>
      <w:hyperlink r:id="rId7" w:tgtFrame="_blank" w:history="1">
        <w:r w:rsidR="005334AF" w:rsidRPr="005334AF">
          <w:rPr>
            <w:rFonts w:ascii="Helvetica Neue" w:eastAsia="Times New Roman" w:hAnsi="Helvetica Neue" w:cs="Arial"/>
            <w:color w:val="1155CC"/>
            <w:sz w:val="20"/>
            <w:szCs w:val="20"/>
            <w:u w:val="single"/>
            <w:lang w:eastAsia="en-GB"/>
          </w:rPr>
          <w:t>Media Screenshots</w:t>
        </w:r>
      </w:hyperlink>
      <w:r w:rsidR="005334AF" w:rsidRPr="005334AF">
        <w:rPr>
          <w:rFonts w:ascii="Helvetica Neue" w:eastAsia="Times New Roman" w:hAnsi="Helvetica Neue" w:cs="Arial"/>
          <w:color w:val="222222"/>
          <w:sz w:val="24"/>
          <w:szCs w:val="24"/>
          <w:lang w:eastAsia="en-GB"/>
        </w:rPr>
        <w:t> </w:t>
      </w:r>
    </w:p>
    <w:p w14:paraId="14D5F4DD" w14:textId="0CA150D5" w:rsidR="00931743" w:rsidRDefault="00962E2C">
      <w:pPr>
        <w:rPr>
          <w:rFonts w:ascii="Helvetica Neue" w:hAnsi="Helvetica Neue"/>
          <w:color w:val="333333"/>
          <w:sz w:val="20"/>
          <w:szCs w:val="20"/>
          <w:u w:val="single"/>
          <w:shd w:val="clear" w:color="auto" w:fill="FFFFFF"/>
        </w:rPr>
      </w:pPr>
      <w:r w:rsidRPr="005334AF">
        <w:rPr>
          <w:rFonts w:ascii="Helvetica Neue" w:hAnsi="Helvetica Neue"/>
          <w:color w:val="333333"/>
          <w:sz w:val="20"/>
          <w:szCs w:val="20"/>
          <w:u w:val="single"/>
          <w:shd w:val="clear" w:color="auto" w:fill="FFFFFF"/>
        </w:rPr>
        <w:t xml:space="preserve">Normal - </w:t>
      </w:r>
      <w:r w:rsidR="00931743" w:rsidRPr="005334AF">
        <w:rPr>
          <w:rFonts w:ascii="Helvetica Neue" w:hAnsi="Helvetica Neue"/>
          <w:color w:val="333333"/>
          <w:sz w:val="20"/>
          <w:szCs w:val="20"/>
          <w:u w:val="single"/>
          <w:shd w:val="clear" w:color="auto" w:fill="FFFFFF"/>
        </w:rPr>
        <w:t>Written Submission</w:t>
      </w:r>
    </w:p>
    <w:p w14:paraId="07A68F98" w14:textId="77777777" w:rsidR="00867B28" w:rsidRDefault="00867B28" w:rsidP="00867B28">
      <w:pPr>
        <w:rPr>
          <w:rFonts w:ascii="Helvetica Neue" w:hAnsi="Helvetica Neue"/>
          <w:b/>
          <w:bCs/>
          <w:color w:val="333333"/>
          <w:spacing w:val="15"/>
          <w:shd w:val="clear" w:color="auto" w:fill="FFFFFF"/>
        </w:rPr>
      </w:pPr>
    </w:p>
    <w:p w14:paraId="4D5BF0E4" w14:textId="746EBD56" w:rsidR="00867B28" w:rsidRPr="00867B28" w:rsidRDefault="00931743" w:rsidP="00867B28">
      <w:pPr>
        <w:pStyle w:val="ListParagraph"/>
        <w:numPr>
          <w:ilvl w:val="0"/>
          <w:numId w:val="17"/>
        </w:numPr>
        <w:rPr>
          <w:rFonts w:ascii="Helvetica Neue" w:hAnsi="Helvetica Neue"/>
          <w:color w:val="333333"/>
          <w:shd w:val="clear" w:color="auto" w:fill="FFFFFF"/>
        </w:rPr>
      </w:pPr>
      <w:r w:rsidRPr="00867B28">
        <w:rPr>
          <w:rFonts w:ascii="Helvetica Neue" w:hAnsi="Helvetica Neue"/>
          <w:b/>
          <w:bCs/>
          <w:color w:val="333333"/>
          <w:spacing w:val="15"/>
          <w:shd w:val="clear" w:color="auto" w:fill="FFFFFF"/>
        </w:rPr>
        <w:t>SUMMAR</w:t>
      </w:r>
      <w:r w:rsidR="00D97128" w:rsidRPr="00867B28">
        <w:rPr>
          <w:rFonts w:ascii="Helvetica Neue" w:hAnsi="Helvetica Neue"/>
          <w:b/>
          <w:bCs/>
          <w:color w:val="333333"/>
          <w:spacing w:val="15"/>
          <w:shd w:val="clear" w:color="auto" w:fill="FFFFFF"/>
        </w:rPr>
        <w:t>Y</w:t>
      </w:r>
      <w:r w:rsidR="00D97128" w:rsidRPr="00867B28">
        <w:rPr>
          <w:rFonts w:ascii="Helvetica Neue" w:hAnsi="Helvetica Neue"/>
          <w:color w:val="333333"/>
          <w:spacing w:val="15"/>
          <w:shd w:val="clear" w:color="auto" w:fill="FFFFFF"/>
        </w:rPr>
        <w:t xml:space="preserve">: </w:t>
      </w:r>
      <w:r w:rsidRPr="00867B28">
        <w:rPr>
          <w:rStyle w:val="Strong"/>
          <w:rFonts w:ascii="Helvetica Neue" w:hAnsi="Helvetica Neue"/>
          <w:b w:val="0"/>
          <w:bCs w:val="0"/>
          <w:color w:val="333333"/>
          <w:bdr w:val="none" w:sz="0" w:space="0" w:color="auto" w:frame="1"/>
          <w:shd w:val="clear" w:color="auto" w:fill="FFFFFF"/>
        </w:rPr>
        <w:t>Strategy, Audience </w:t>
      </w:r>
      <w:r w:rsidRPr="00867B28">
        <w:rPr>
          <w:rFonts w:ascii="Helvetica Neue" w:hAnsi="Helvetica Neue"/>
          <w:color w:val="333333"/>
          <w:shd w:val="clear" w:color="auto" w:fill="FFFFFF"/>
        </w:rPr>
        <w:t>and</w:t>
      </w:r>
      <w:r w:rsidRPr="00867B28">
        <w:rPr>
          <w:rStyle w:val="Strong"/>
          <w:rFonts w:ascii="Helvetica Neue" w:hAnsi="Helvetica Neue"/>
          <w:b w:val="0"/>
          <w:bCs w:val="0"/>
          <w:color w:val="333333"/>
          <w:bdr w:val="none" w:sz="0" w:space="0" w:color="auto" w:frame="1"/>
          <w:shd w:val="clear" w:color="auto" w:fill="FFFFFF"/>
        </w:rPr>
        <w:t> Goals</w:t>
      </w:r>
      <w:r w:rsidRPr="00867B28">
        <w:rPr>
          <w:rFonts w:ascii="Helvetica Neue" w:hAnsi="Helvetica Neue"/>
          <w:color w:val="333333"/>
          <w:shd w:val="clear" w:color="auto" w:fill="FFFFFF"/>
        </w:rPr>
        <w:t> </w:t>
      </w:r>
      <w:r w:rsidR="00781408">
        <w:rPr>
          <w:rFonts w:ascii="Helvetica Neue" w:hAnsi="Helvetica Neue"/>
          <w:color w:val="333333"/>
          <w:shd w:val="clear" w:color="auto" w:fill="FFFFFF"/>
        </w:rPr>
        <w:t>–</w:t>
      </w:r>
      <w:r w:rsidR="00D97128" w:rsidRPr="00867B28">
        <w:rPr>
          <w:rFonts w:ascii="Helvetica Neue" w:hAnsi="Helvetica Neue"/>
          <w:color w:val="333333"/>
          <w:shd w:val="clear" w:color="auto" w:fill="FFFFFF"/>
        </w:rPr>
        <w:t xml:space="preserve"> </w:t>
      </w:r>
      <w:r w:rsidR="00781408">
        <w:rPr>
          <w:rFonts w:ascii="Helvetica Neue" w:hAnsi="Helvetica Neue"/>
          <w:color w:val="333333"/>
          <w:shd w:val="clear" w:color="auto" w:fill="FFFFFF"/>
        </w:rPr>
        <w:t>300/</w:t>
      </w:r>
      <w:r w:rsidRPr="00867B28">
        <w:rPr>
          <w:rFonts w:ascii="Helvetica Neue" w:hAnsi="Helvetica Neue"/>
          <w:color w:val="333333"/>
          <w:shd w:val="clear" w:color="auto" w:fill="FFFFFF"/>
        </w:rPr>
        <w:t>300 words</w:t>
      </w:r>
    </w:p>
    <w:p w14:paraId="2BDFFE7E" w14:textId="3435000A" w:rsidR="00C401B8" w:rsidRDefault="00781408" w:rsidP="00C401B8">
      <w:pPr>
        <w:rPr>
          <w:rFonts w:ascii="Helvetica Neue" w:hAnsi="Helvetica Neue"/>
          <w:color w:val="333333"/>
          <w:sz w:val="20"/>
          <w:szCs w:val="20"/>
          <w:shd w:val="clear" w:color="auto" w:fill="FFFFFF"/>
          <w:lang w:val="en-US"/>
        </w:rPr>
      </w:pPr>
      <w:commentRangeStart w:id="33"/>
      <w:commentRangeStart w:id="34"/>
      <w:r>
        <w:rPr>
          <w:rFonts w:ascii="Helvetica Neue" w:hAnsi="Helvetica Neue"/>
          <w:color w:val="333333"/>
          <w:sz w:val="20"/>
          <w:szCs w:val="20"/>
          <w:shd w:val="clear" w:color="auto" w:fill="FFFFFF"/>
          <w:lang w:val="en-US"/>
        </w:rPr>
        <w:t>In 2020, HBO launched its new streaming service</w:t>
      </w:r>
      <w:r w:rsidR="003C724D">
        <w:rPr>
          <w:rFonts w:ascii="Helvetica Neue" w:hAnsi="Helvetica Neue"/>
          <w:color w:val="333333"/>
          <w:sz w:val="20"/>
          <w:szCs w:val="20"/>
          <w:shd w:val="clear" w:color="auto" w:fill="FFFFFF"/>
          <w:lang w:val="en-US"/>
        </w:rPr>
        <w:t xml:space="preserve"> HBO Max</w:t>
      </w:r>
      <w:r>
        <w:rPr>
          <w:rFonts w:ascii="Helvetica Neue" w:hAnsi="Helvetica Neue"/>
          <w:color w:val="333333"/>
          <w:sz w:val="20"/>
          <w:szCs w:val="20"/>
          <w:shd w:val="clear" w:color="auto" w:fill="FFFFFF"/>
          <w:lang w:val="en-US"/>
        </w:rPr>
        <w:t xml:space="preserve"> and premiered a groundbreaking show: </w:t>
      </w:r>
      <w:r w:rsidRPr="00781408">
        <w:rPr>
          <w:rFonts w:ascii="Helvetica Neue" w:hAnsi="Helvetica Neue"/>
          <w:i/>
          <w:iCs/>
          <w:color w:val="333333"/>
          <w:sz w:val="20"/>
          <w:szCs w:val="20"/>
          <w:shd w:val="clear" w:color="auto" w:fill="FFFFFF"/>
          <w:lang w:val="en-US"/>
          <w:rPrChange w:id="35" w:author="Christina Liessem" w:date="2021-04-12T10:22:00Z">
            <w:rPr>
              <w:rFonts w:ascii="Helvetica Neue" w:hAnsi="Helvetica Neue"/>
              <w:color w:val="333333"/>
              <w:sz w:val="20"/>
              <w:szCs w:val="20"/>
              <w:shd w:val="clear" w:color="auto" w:fill="FFFFFF"/>
              <w:lang w:val="en-US"/>
            </w:rPr>
          </w:rPrChange>
        </w:rPr>
        <w:t>Legendary</w:t>
      </w:r>
      <w:r>
        <w:rPr>
          <w:rFonts w:ascii="Helvetica Neue" w:hAnsi="Helvetica Neue"/>
          <w:color w:val="333333"/>
          <w:sz w:val="20"/>
          <w:szCs w:val="20"/>
          <w:shd w:val="clear" w:color="auto" w:fill="FFFFFF"/>
          <w:lang w:val="en-US"/>
        </w:rPr>
        <w:t xml:space="preserve">. </w:t>
      </w:r>
      <w:commentRangeEnd w:id="33"/>
      <w:r>
        <w:rPr>
          <w:rStyle w:val="CommentReference"/>
        </w:rPr>
        <w:commentReference w:id="33"/>
      </w:r>
      <w:commentRangeEnd w:id="34"/>
      <w:r w:rsidR="00484CD5">
        <w:rPr>
          <w:rStyle w:val="CommentReference"/>
        </w:rPr>
        <w:commentReference w:id="34"/>
      </w:r>
      <w:r w:rsidR="00867B28" w:rsidRPr="00867B28">
        <w:rPr>
          <w:rFonts w:ascii="Helvetica Neue" w:hAnsi="Helvetica Neue"/>
          <w:color w:val="333333"/>
          <w:sz w:val="20"/>
          <w:szCs w:val="20"/>
          <w:shd w:val="clear" w:color="auto" w:fill="FFFFFF"/>
          <w:lang w:val="en-US"/>
        </w:rPr>
        <w:t xml:space="preserve">We needed to </w:t>
      </w:r>
      <w:r w:rsidR="008735F5">
        <w:rPr>
          <w:rFonts w:ascii="Helvetica Neue" w:hAnsi="Helvetica Neue"/>
          <w:color w:val="333333"/>
          <w:sz w:val="20"/>
          <w:szCs w:val="20"/>
          <w:shd w:val="clear" w:color="auto" w:fill="FFFFFF"/>
          <w:lang w:val="en-US"/>
        </w:rPr>
        <w:t xml:space="preserve">generate </w:t>
      </w:r>
      <w:r w:rsidR="00642A1A">
        <w:rPr>
          <w:rFonts w:ascii="Helvetica Neue" w:hAnsi="Helvetica Neue"/>
          <w:color w:val="333333"/>
          <w:sz w:val="20"/>
          <w:szCs w:val="20"/>
          <w:shd w:val="clear" w:color="auto" w:fill="FFFFFF"/>
          <w:lang w:val="en-US"/>
        </w:rPr>
        <w:t xml:space="preserve">awareness and </w:t>
      </w:r>
      <w:r w:rsidR="008735F5">
        <w:rPr>
          <w:rFonts w:ascii="Helvetica Neue" w:hAnsi="Helvetica Neue"/>
          <w:color w:val="333333"/>
          <w:sz w:val="20"/>
          <w:szCs w:val="20"/>
          <w:shd w:val="clear" w:color="auto" w:fill="FFFFFF"/>
          <w:lang w:val="en-US"/>
        </w:rPr>
        <w:t>excitement around th</w:t>
      </w:r>
      <w:ins w:id="36" w:author="Christina Liessem" w:date="2021-04-12T11:19:00Z">
        <w:r w:rsidR="00024AEC">
          <w:rPr>
            <w:rFonts w:ascii="Helvetica Neue" w:hAnsi="Helvetica Neue"/>
            <w:color w:val="333333"/>
            <w:sz w:val="20"/>
            <w:szCs w:val="20"/>
            <w:shd w:val="clear" w:color="auto" w:fill="FFFFFF"/>
            <w:lang w:val="en-US"/>
          </w:rPr>
          <w:t>is</w:t>
        </w:r>
      </w:ins>
      <w:del w:id="37" w:author="Christina Liessem" w:date="2021-04-12T11:19:00Z">
        <w:r w:rsidR="008735F5" w:rsidDel="00024AEC">
          <w:rPr>
            <w:rFonts w:ascii="Helvetica Neue" w:hAnsi="Helvetica Neue"/>
            <w:color w:val="333333"/>
            <w:sz w:val="20"/>
            <w:szCs w:val="20"/>
            <w:shd w:val="clear" w:color="auto" w:fill="FFFFFF"/>
            <w:lang w:val="en-US"/>
          </w:rPr>
          <w:delText>e</w:delText>
        </w:r>
      </w:del>
      <w:r w:rsidR="008735F5">
        <w:rPr>
          <w:rFonts w:ascii="Helvetica Neue" w:hAnsi="Helvetica Neue"/>
          <w:color w:val="333333"/>
          <w:sz w:val="20"/>
          <w:szCs w:val="20"/>
          <w:shd w:val="clear" w:color="auto" w:fill="FFFFFF"/>
          <w:lang w:val="en-US"/>
        </w:rPr>
        <w:t xml:space="preserve"> vibrant and unique </w:t>
      </w:r>
      <w:r w:rsidR="00470AF0" w:rsidRPr="00867B28">
        <w:rPr>
          <w:rFonts w:ascii="Helvetica Neue" w:hAnsi="Helvetica Neue"/>
          <w:color w:val="333333"/>
          <w:sz w:val="20"/>
          <w:szCs w:val="20"/>
          <w:shd w:val="clear" w:color="auto" w:fill="FFFFFF"/>
          <w:lang w:val="en-US"/>
        </w:rPr>
        <w:t>LGBTQIA</w:t>
      </w:r>
      <w:r w:rsidR="00470AF0">
        <w:rPr>
          <w:rFonts w:ascii="Helvetica Neue" w:hAnsi="Helvetica Neue"/>
          <w:color w:val="333333"/>
          <w:sz w:val="20"/>
          <w:szCs w:val="20"/>
          <w:shd w:val="clear" w:color="auto" w:fill="FFFFFF"/>
          <w:lang w:val="en-US"/>
        </w:rPr>
        <w:t xml:space="preserve">-focused </w:t>
      </w:r>
      <w:del w:id="38" w:author="Christina Liessem" w:date="2021-04-12T10:23:00Z">
        <w:r w:rsidR="0096693A" w:rsidDel="00781408">
          <w:rPr>
            <w:rFonts w:ascii="Helvetica Neue" w:hAnsi="Helvetica Neue"/>
            <w:color w:val="333333"/>
            <w:sz w:val="20"/>
            <w:szCs w:val="20"/>
            <w:shd w:val="clear" w:color="auto" w:fill="FFFFFF"/>
            <w:lang w:val="en-US"/>
          </w:rPr>
          <w:delText>dance-</w:delText>
        </w:r>
        <w:r w:rsidR="008735F5" w:rsidRPr="00867B28" w:rsidDel="00781408">
          <w:rPr>
            <w:rFonts w:ascii="Helvetica Neue" w:hAnsi="Helvetica Neue"/>
            <w:color w:val="333333"/>
            <w:sz w:val="20"/>
            <w:szCs w:val="20"/>
            <w:shd w:val="clear" w:color="auto" w:fill="FFFFFF"/>
            <w:lang w:val="en-US"/>
          </w:rPr>
          <w:delText>voguing</w:delText>
        </w:r>
        <w:r w:rsidR="0096693A" w:rsidDel="00781408">
          <w:rPr>
            <w:rFonts w:ascii="Helvetica Neue" w:hAnsi="Helvetica Neue"/>
            <w:color w:val="333333"/>
            <w:sz w:val="20"/>
            <w:szCs w:val="20"/>
            <w:shd w:val="clear" w:color="auto" w:fill="FFFFFF"/>
            <w:lang w:val="en-US"/>
          </w:rPr>
          <w:delText xml:space="preserve"> </w:delText>
        </w:r>
      </w:del>
      <w:r w:rsidR="008735F5" w:rsidRPr="00867B28">
        <w:rPr>
          <w:rFonts w:ascii="Helvetica Neue" w:hAnsi="Helvetica Neue"/>
          <w:color w:val="333333"/>
          <w:sz w:val="20"/>
          <w:szCs w:val="20"/>
          <w:shd w:val="clear" w:color="auto" w:fill="FFFFFF"/>
          <w:lang w:val="en-US"/>
        </w:rPr>
        <w:t>reality competition</w:t>
      </w:r>
      <w:r w:rsidR="008735F5">
        <w:rPr>
          <w:rFonts w:ascii="Helvetica Neue" w:hAnsi="Helvetica Neue"/>
          <w:color w:val="333333"/>
          <w:sz w:val="20"/>
          <w:szCs w:val="20"/>
          <w:shd w:val="clear" w:color="auto" w:fill="FFFFFF"/>
          <w:lang w:val="en-US"/>
        </w:rPr>
        <w:t xml:space="preserve"> </w:t>
      </w:r>
      <w:del w:id="39" w:author="Christina Liessem" w:date="2021-04-12T10:56:00Z">
        <w:r w:rsidR="00867B28" w:rsidRPr="00867B28" w:rsidDel="003C724D">
          <w:rPr>
            <w:rFonts w:ascii="Helvetica Neue" w:hAnsi="Helvetica Neue"/>
            <w:i/>
            <w:iCs/>
            <w:color w:val="333333"/>
            <w:sz w:val="20"/>
            <w:szCs w:val="20"/>
            <w:shd w:val="clear" w:color="auto" w:fill="FFFFFF"/>
            <w:lang w:val="en-US"/>
          </w:rPr>
          <w:delText>Legendary</w:delText>
        </w:r>
        <w:r w:rsidR="008735F5" w:rsidDel="003C724D">
          <w:rPr>
            <w:rFonts w:ascii="Helvetica Neue" w:hAnsi="Helvetica Neue"/>
            <w:color w:val="333333"/>
            <w:sz w:val="20"/>
            <w:szCs w:val="20"/>
            <w:shd w:val="clear" w:color="auto" w:fill="FFFFFF"/>
            <w:lang w:val="en-US"/>
          </w:rPr>
          <w:delText xml:space="preserve"> </w:delText>
        </w:r>
      </w:del>
      <w:r w:rsidR="008735F5">
        <w:rPr>
          <w:rFonts w:ascii="Helvetica Neue" w:hAnsi="Helvetica Neue"/>
          <w:color w:val="333333"/>
          <w:sz w:val="20"/>
          <w:szCs w:val="20"/>
          <w:shd w:val="clear" w:color="auto" w:fill="FFFFFF"/>
          <w:lang w:val="en-US"/>
        </w:rPr>
        <w:t>whil</w:t>
      </w:r>
      <w:r w:rsidR="0096693A">
        <w:rPr>
          <w:rFonts w:ascii="Helvetica Neue" w:hAnsi="Helvetica Neue"/>
          <w:color w:val="333333"/>
          <w:sz w:val="20"/>
          <w:szCs w:val="20"/>
          <w:shd w:val="clear" w:color="auto" w:fill="FFFFFF"/>
          <w:lang w:val="en-US"/>
        </w:rPr>
        <w:t>e</w:t>
      </w:r>
      <w:r w:rsidR="008735F5">
        <w:rPr>
          <w:rFonts w:ascii="Helvetica Neue" w:hAnsi="Helvetica Neue"/>
          <w:color w:val="333333"/>
          <w:sz w:val="20"/>
          <w:szCs w:val="20"/>
          <w:shd w:val="clear" w:color="auto" w:fill="FFFFFF"/>
          <w:lang w:val="en-US"/>
        </w:rPr>
        <w:t xml:space="preserve"> </w:t>
      </w:r>
      <w:r w:rsidR="00C401B8">
        <w:rPr>
          <w:rFonts w:ascii="Helvetica Neue" w:hAnsi="Helvetica Neue"/>
          <w:color w:val="333333"/>
          <w:sz w:val="20"/>
          <w:szCs w:val="20"/>
          <w:shd w:val="clear" w:color="auto" w:fill="FFFFFF"/>
          <w:lang w:val="en-US"/>
        </w:rPr>
        <w:t>promoting</w:t>
      </w:r>
      <w:r w:rsidR="008735F5">
        <w:rPr>
          <w:rFonts w:ascii="Helvetica Neue" w:hAnsi="Helvetica Neue"/>
          <w:color w:val="333333"/>
          <w:sz w:val="20"/>
          <w:szCs w:val="20"/>
          <w:shd w:val="clear" w:color="auto" w:fill="FFFFFF"/>
          <w:lang w:val="en-US"/>
        </w:rPr>
        <w:t xml:space="preserve"> </w:t>
      </w:r>
      <w:del w:id="40" w:author="Christina Liessem" w:date="2021-04-12T10:30:00Z">
        <w:r w:rsidR="008735F5" w:rsidDel="00642A1A">
          <w:rPr>
            <w:rFonts w:ascii="Helvetica Neue" w:hAnsi="Helvetica Neue"/>
            <w:color w:val="333333"/>
            <w:sz w:val="20"/>
            <w:szCs w:val="20"/>
            <w:shd w:val="clear" w:color="auto" w:fill="FFFFFF"/>
            <w:lang w:val="en-US"/>
          </w:rPr>
          <w:delText>the brand-new streaming service</w:delText>
        </w:r>
        <w:r w:rsidR="0096693A" w:rsidDel="00642A1A">
          <w:rPr>
            <w:rFonts w:ascii="Helvetica Neue" w:hAnsi="Helvetica Neue"/>
            <w:color w:val="333333"/>
            <w:sz w:val="20"/>
            <w:szCs w:val="20"/>
            <w:shd w:val="clear" w:color="auto" w:fill="FFFFFF"/>
            <w:lang w:val="en-US"/>
          </w:rPr>
          <w:delText xml:space="preserve"> </w:delText>
        </w:r>
      </w:del>
      <w:r w:rsidR="0096693A">
        <w:rPr>
          <w:rFonts w:ascii="Helvetica Neue" w:hAnsi="Helvetica Neue"/>
          <w:color w:val="333333"/>
          <w:sz w:val="20"/>
          <w:szCs w:val="20"/>
          <w:shd w:val="clear" w:color="auto" w:fill="FFFFFF"/>
          <w:lang w:val="en-US"/>
        </w:rPr>
        <w:t>HBO Max.</w:t>
      </w:r>
    </w:p>
    <w:p w14:paraId="70B319FF" w14:textId="2CC52BF1" w:rsidR="0096693A" w:rsidRDefault="0096693A" w:rsidP="0096693A">
      <w:pPr>
        <w:rPr>
          <w:rFonts w:ascii="Helvetica Neue" w:hAnsi="Helvetica Neue"/>
          <w:color w:val="333333"/>
          <w:sz w:val="20"/>
          <w:szCs w:val="20"/>
          <w:shd w:val="clear" w:color="auto" w:fill="FFFFFF"/>
          <w:lang w:val="en-US"/>
        </w:rPr>
      </w:pPr>
      <w:r w:rsidRPr="00867B28">
        <w:rPr>
          <w:rFonts w:ascii="Helvetica Neue" w:hAnsi="Helvetica Neue"/>
          <w:i/>
          <w:iCs/>
          <w:color w:val="333333"/>
          <w:sz w:val="20"/>
          <w:szCs w:val="20"/>
          <w:shd w:val="clear" w:color="auto" w:fill="FFFFFF"/>
          <w:lang w:val="en-US"/>
        </w:rPr>
        <w:t>Legendary</w:t>
      </w:r>
      <w:r w:rsidRPr="00867B28">
        <w:rPr>
          <w:rFonts w:ascii="Helvetica Neue" w:hAnsi="Helvetica Neue"/>
          <w:color w:val="333333"/>
          <w:sz w:val="20"/>
          <w:szCs w:val="20"/>
          <w:shd w:val="clear" w:color="auto" w:fill="FFFFFF"/>
          <w:lang w:val="en-US"/>
        </w:rPr>
        <w:t xml:space="preserve"> </w:t>
      </w:r>
      <w:del w:id="41" w:author="Christina Liessem" w:date="2021-04-12T11:19:00Z">
        <w:r w:rsidDel="00364317">
          <w:rPr>
            <w:rFonts w:ascii="Helvetica Neue" w:hAnsi="Helvetica Neue"/>
            <w:color w:val="333333"/>
            <w:sz w:val="20"/>
            <w:szCs w:val="20"/>
            <w:shd w:val="clear" w:color="auto" w:fill="FFFFFF"/>
            <w:lang w:val="en-US"/>
          </w:rPr>
          <w:delText xml:space="preserve">is </w:delText>
        </w:r>
      </w:del>
      <w:del w:id="42" w:author="Christina Liessem" w:date="2021-04-12T10:57:00Z">
        <w:r w:rsidDel="003C724D">
          <w:rPr>
            <w:rFonts w:ascii="Helvetica Neue" w:hAnsi="Helvetica Neue"/>
            <w:color w:val="333333"/>
            <w:sz w:val="20"/>
            <w:szCs w:val="20"/>
            <w:shd w:val="clear" w:color="auto" w:fill="FFFFFF"/>
            <w:lang w:val="en-US"/>
          </w:rPr>
          <w:delText xml:space="preserve">a groundbreaking </w:delText>
        </w:r>
      </w:del>
      <w:del w:id="43" w:author="Christina Liessem" w:date="2021-04-12T10:31:00Z">
        <w:r w:rsidDel="00642A1A">
          <w:rPr>
            <w:rFonts w:ascii="Helvetica Neue" w:hAnsi="Helvetica Neue"/>
            <w:color w:val="333333"/>
            <w:sz w:val="20"/>
            <w:szCs w:val="20"/>
            <w:shd w:val="clear" w:color="auto" w:fill="FFFFFF"/>
            <w:lang w:val="en-US"/>
          </w:rPr>
          <w:delText xml:space="preserve">web </w:delText>
        </w:r>
      </w:del>
      <w:del w:id="44" w:author="Christina Liessem" w:date="2021-04-12T10:57:00Z">
        <w:r w:rsidDel="003C724D">
          <w:rPr>
            <w:rFonts w:ascii="Helvetica Neue" w:hAnsi="Helvetica Neue"/>
            <w:color w:val="333333"/>
            <w:sz w:val="20"/>
            <w:szCs w:val="20"/>
            <w:shd w:val="clear" w:color="auto" w:fill="FFFFFF"/>
            <w:lang w:val="en-US"/>
          </w:rPr>
          <w:delText xml:space="preserve">series </w:delText>
        </w:r>
      </w:del>
      <w:del w:id="45" w:author="Christina Liessem" w:date="2021-04-12T11:19:00Z">
        <w:r w:rsidDel="00364317">
          <w:rPr>
            <w:rFonts w:ascii="Helvetica Neue" w:hAnsi="Helvetica Neue"/>
            <w:color w:val="333333"/>
            <w:sz w:val="20"/>
            <w:szCs w:val="20"/>
            <w:shd w:val="clear" w:color="auto" w:fill="FFFFFF"/>
            <w:lang w:val="en-US"/>
          </w:rPr>
          <w:delText>taking you</w:delText>
        </w:r>
      </w:del>
      <w:r w:rsidR="00364317">
        <w:rPr>
          <w:rFonts w:ascii="Helvetica Neue" w:hAnsi="Helvetica Neue"/>
          <w:color w:val="333333"/>
          <w:sz w:val="20"/>
          <w:szCs w:val="20"/>
          <w:shd w:val="clear" w:color="auto" w:fill="FFFFFF"/>
          <w:lang w:val="en-US"/>
        </w:rPr>
        <w:t>takes viewers</w:t>
      </w:r>
      <w:r>
        <w:rPr>
          <w:rFonts w:ascii="Helvetica Neue" w:hAnsi="Helvetica Neue"/>
          <w:color w:val="333333"/>
          <w:sz w:val="20"/>
          <w:szCs w:val="20"/>
          <w:shd w:val="clear" w:color="auto" w:fill="FFFFFF"/>
          <w:lang w:val="en-US"/>
        </w:rPr>
        <w:t xml:space="preserve"> into </w:t>
      </w:r>
      <w:r w:rsidRPr="00867B28">
        <w:rPr>
          <w:rFonts w:ascii="Helvetica Neue" w:hAnsi="Helvetica Neue"/>
          <w:color w:val="333333"/>
          <w:sz w:val="20"/>
          <w:szCs w:val="20"/>
          <w:shd w:val="clear" w:color="auto" w:fill="FFFFFF"/>
          <w:lang w:val="en-US"/>
        </w:rPr>
        <w:t>the thriving New York ‘vogu</w:t>
      </w:r>
      <w:r>
        <w:rPr>
          <w:rFonts w:ascii="Helvetica Neue" w:hAnsi="Helvetica Neue"/>
          <w:color w:val="333333"/>
          <w:sz w:val="20"/>
          <w:szCs w:val="20"/>
          <w:shd w:val="clear" w:color="auto" w:fill="FFFFFF"/>
          <w:lang w:val="en-US"/>
        </w:rPr>
        <w:t>ing</w:t>
      </w:r>
      <w:r w:rsidRPr="00867B28">
        <w:rPr>
          <w:rFonts w:ascii="Helvetica Neue" w:hAnsi="Helvetica Neue"/>
          <w:color w:val="333333"/>
          <w:sz w:val="20"/>
          <w:szCs w:val="20"/>
          <w:shd w:val="clear" w:color="auto" w:fill="FFFFFF"/>
          <w:lang w:val="en-US"/>
        </w:rPr>
        <w:t>’</w:t>
      </w:r>
      <w:r w:rsidR="00470AF0">
        <w:rPr>
          <w:rFonts w:ascii="Helvetica Neue" w:hAnsi="Helvetica Neue"/>
          <w:color w:val="333333"/>
          <w:sz w:val="20"/>
          <w:szCs w:val="20"/>
          <w:shd w:val="clear" w:color="auto" w:fill="FFFFFF"/>
          <w:lang w:val="en-US"/>
        </w:rPr>
        <w:t xml:space="preserve"> scene</w:t>
      </w:r>
      <w:r w:rsidRPr="00867B28">
        <w:rPr>
          <w:rFonts w:ascii="Helvetica Neue" w:hAnsi="Helvetica Neue"/>
          <w:color w:val="333333"/>
          <w:sz w:val="20"/>
          <w:szCs w:val="20"/>
          <w:shd w:val="clear" w:color="auto" w:fill="FFFFFF"/>
          <w:lang w:val="en-US"/>
        </w:rPr>
        <w:t xml:space="preserve"> </w:t>
      </w:r>
      <w:r>
        <w:rPr>
          <w:rFonts w:ascii="Helvetica Neue" w:hAnsi="Helvetica Neue"/>
          <w:color w:val="333333"/>
          <w:sz w:val="20"/>
          <w:szCs w:val="20"/>
          <w:shd w:val="clear" w:color="auto" w:fill="FFFFFF"/>
          <w:lang w:val="en-US"/>
        </w:rPr>
        <w:t xml:space="preserve">– known as house-ballroom – </w:t>
      </w:r>
      <w:r w:rsidR="004E60F4">
        <w:rPr>
          <w:rFonts w:ascii="Helvetica Neue" w:hAnsi="Helvetica Neue"/>
          <w:color w:val="333333"/>
          <w:sz w:val="20"/>
          <w:szCs w:val="20"/>
          <w:shd w:val="clear" w:color="auto" w:fill="FFFFFF"/>
          <w:lang w:val="en-US"/>
        </w:rPr>
        <w:t>featuring</w:t>
      </w:r>
      <w:r>
        <w:rPr>
          <w:rFonts w:ascii="Helvetica Neue" w:hAnsi="Helvetica Neue"/>
          <w:color w:val="333333"/>
          <w:sz w:val="20"/>
          <w:szCs w:val="20"/>
          <w:shd w:val="clear" w:color="auto" w:fill="FFFFFF"/>
          <w:lang w:val="en-US"/>
        </w:rPr>
        <w:t xml:space="preserve"> </w:t>
      </w:r>
      <w:r w:rsidR="004E60F4">
        <w:rPr>
          <w:rFonts w:ascii="Helvetica Neue" w:hAnsi="Helvetica Neue"/>
          <w:color w:val="333333"/>
          <w:sz w:val="20"/>
          <w:szCs w:val="20"/>
          <w:shd w:val="clear" w:color="auto" w:fill="FFFFFF"/>
          <w:lang w:val="en-US"/>
        </w:rPr>
        <w:t>e</w:t>
      </w:r>
      <w:r>
        <w:rPr>
          <w:rFonts w:ascii="Helvetica Neue" w:hAnsi="Helvetica Neue"/>
          <w:color w:val="333333"/>
          <w:sz w:val="20"/>
          <w:szCs w:val="20"/>
          <w:shd w:val="clear" w:color="auto" w:fill="FFFFFF"/>
          <w:lang w:val="en-US"/>
        </w:rPr>
        <w:t xml:space="preserve">ight ‘houses’ </w:t>
      </w:r>
      <w:r w:rsidR="004E60F4">
        <w:rPr>
          <w:rFonts w:ascii="Helvetica Neue" w:hAnsi="Helvetica Neue"/>
          <w:color w:val="333333"/>
          <w:sz w:val="20"/>
          <w:szCs w:val="20"/>
          <w:shd w:val="clear" w:color="auto" w:fill="FFFFFF"/>
          <w:lang w:val="en-US"/>
        </w:rPr>
        <w:t>walk</w:t>
      </w:r>
      <w:r w:rsidR="00470AF0">
        <w:rPr>
          <w:rFonts w:ascii="Helvetica Neue" w:hAnsi="Helvetica Neue"/>
          <w:color w:val="333333"/>
          <w:sz w:val="20"/>
          <w:szCs w:val="20"/>
          <w:shd w:val="clear" w:color="auto" w:fill="FFFFFF"/>
          <w:lang w:val="en-US"/>
        </w:rPr>
        <w:t>ing</w:t>
      </w:r>
      <w:r w:rsidR="004E60F4">
        <w:rPr>
          <w:rFonts w:ascii="Helvetica Neue" w:hAnsi="Helvetica Neue"/>
          <w:color w:val="333333"/>
          <w:sz w:val="20"/>
          <w:szCs w:val="20"/>
          <w:shd w:val="clear" w:color="auto" w:fill="FFFFFF"/>
          <w:lang w:val="en-US"/>
        </w:rPr>
        <w:t xml:space="preserve"> their way through nine balls to win the grand</w:t>
      </w:r>
      <w:r>
        <w:rPr>
          <w:rFonts w:ascii="Helvetica Neue" w:hAnsi="Helvetica Neue"/>
          <w:color w:val="333333"/>
          <w:sz w:val="20"/>
          <w:szCs w:val="20"/>
          <w:shd w:val="clear" w:color="auto" w:fill="FFFFFF"/>
          <w:lang w:val="en-US"/>
        </w:rPr>
        <w:t xml:space="preserve"> prize </w:t>
      </w:r>
      <w:r w:rsidR="004E60F4">
        <w:rPr>
          <w:rFonts w:ascii="Helvetica Neue" w:hAnsi="Helvetica Neue"/>
          <w:color w:val="333333"/>
          <w:sz w:val="20"/>
          <w:szCs w:val="20"/>
          <w:shd w:val="clear" w:color="auto" w:fill="FFFFFF"/>
          <w:lang w:val="en-US"/>
        </w:rPr>
        <w:t>of</w:t>
      </w:r>
      <w:r>
        <w:rPr>
          <w:rFonts w:ascii="Helvetica Neue" w:hAnsi="Helvetica Neue"/>
          <w:color w:val="333333"/>
          <w:sz w:val="20"/>
          <w:szCs w:val="20"/>
          <w:shd w:val="clear" w:color="auto" w:fill="FFFFFF"/>
          <w:lang w:val="en-US"/>
        </w:rPr>
        <w:t xml:space="preserve"> </w:t>
      </w:r>
      <w:r w:rsidRPr="00867B28">
        <w:rPr>
          <w:rFonts w:ascii="Helvetica Neue" w:hAnsi="Helvetica Neue"/>
          <w:color w:val="333333"/>
          <w:sz w:val="20"/>
          <w:szCs w:val="20"/>
          <w:shd w:val="clear" w:color="auto" w:fill="FFFFFF"/>
          <w:lang w:val="en-US"/>
        </w:rPr>
        <w:t>US$100,000</w:t>
      </w:r>
      <w:r w:rsidR="004E60F4">
        <w:rPr>
          <w:rFonts w:ascii="Helvetica Neue" w:hAnsi="Helvetica Neue"/>
          <w:color w:val="333333"/>
          <w:sz w:val="20"/>
          <w:szCs w:val="20"/>
          <w:shd w:val="clear" w:color="auto" w:fill="FFFFFF"/>
          <w:lang w:val="en-US"/>
        </w:rPr>
        <w:t>.</w:t>
      </w:r>
    </w:p>
    <w:p w14:paraId="2C4F1017" w14:textId="55B9BACD" w:rsidR="004E60F4" w:rsidRDefault="004E60F4" w:rsidP="0096693A">
      <w:pPr>
        <w:rPr>
          <w:rFonts w:ascii="Helvetica Neue" w:hAnsi="Helvetica Neue"/>
          <w:color w:val="333333"/>
          <w:sz w:val="20"/>
          <w:szCs w:val="20"/>
          <w:shd w:val="clear" w:color="auto" w:fill="FFFFFF"/>
          <w:lang w:val="en-US"/>
        </w:rPr>
      </w:pPr>
      <w:r>
        <w:rPr>
          <w:rFonts w:ascii="Helvetica Neue" w:hAnsi="Helvetica Neue"/>
          <w:color w:val="333333"/>
          <w:sz w:val="20"/>
          <w:szCs w:val="20"/>
          <w:shd w:val="clear" w:color="auto" w:fill="FFFFFF"/>
          <w:lang w:val="en-US"/>
        </w:rPr>
        <w:t xml:space="preserve">The show is an outstanding opportunity for </w:t>
      </w:r>
      <w:r w:rsidRPr="00867B28">
        <w:rPr>
          <w:rFonts w:ascii="Helvetica Neue" w:hAnsi="Helvetica Neue"/>
          <w:color w:val="333333"/>
          <w:sz w:val="20"/>
          <w:szCs w:val="20"/>
          <w:shd w:val="clear" w:color="auto" w:fill="FFFFFF"/>
          <w:lang w:val="en-US"/>
        </w:rPr>
        <w:t xml:space="preserve">LGBTQIA </w:t>
      </w:r>
      <w:r>
        <w:rPr>
          <w:rFonts w:ascii="Helvetica Neue" w:hAnsi="Helvetica Neue"/>
          <w:color w:val="333333"/>
          <w:sz w:val="20"/>
          <w:szCs w:val="20"/>
          <w:shd w:val="clear" w:color="auto" w:fill="FFFFFF"/>
          <w:lang w:val="en-US"/>
        </w:rPr>
        <w:t xml:space="preserve">and other marginalized </w:t>
      </w:r>
      <w:r w:rsidRPr="00867B28">
        <w:rPr>
          <w:rFonts w:ascii="Helvetica Neue" w:hAnsi="Helvetica Neue"/>
          <w:color w:val="333333"/>
          <w:sz w:val="20"/>
          <w:szCs w:val="20"/>
          <w:shd w:val="clear" w:color="auto" w:fill="FFFFFF"/>
          <w:lang w:val="en-US"/>
        </w:rPr>
        <w:t>people</w:t>
      </w:r>
      <w:r>
        <w:rPr>
          <w:rFonts w:ascii="Helvetica Neue" w:hAnsi="Helvetica Neue"/>
          <w:color w:val="333333"/>
          <w:sz w:val="20"/>
          <w:szCs w:val="20"/>
          <w:shd w:val="clear" w:color="auto" w:fill="FFFFFF"/>
          <w:lang w:val="en-US"/>
        </w:rPr>
        <w:t xml:space="preserve"> </w:t>
      </w:r>
      <w:r w:rsidR="00066D4A">
        <w:rPr>
          <w:rFonts w:ascii="Helvetica Neue" w:hAnsi="Helvetica Neue"/>
          <w:color w:val="333333"/>
          <w:sz w:val="20"/>
          <w:szCs w:val="20"/>
          <w:shd w:val="clear" w:color="auto" w:fill="FFFFFF"/>
          <w:lang w:val="en-US"/>
        </w:rPr>
        <w:t>to feel they can</w:t>
      </w:r>
      <w:r>
        <w:rPr>
          <w:rFonts w:ascii="Helvetica Neue" w:hAnsi="Helvetica Neue"/>
          <w:color w:val="333333"/>
          <w:sz w:val="20"/>
          <w:szCs w:val="20"/>
          <w:shd w:val="clear" w:color="auto" w:fill="FFFFFF"/>
          <w:lang w:val="en-US"/>
        </w:rPr>
        <w:t xml:space="preserve"> fully express themselves</w:t>
      </w:r>
      <w:r w:rsidR="00066D4A">
        <w:rPr>
          <w:rFonts w:ascii="Helvetica Neue" w:hAnsi="Helvetica Neue"/>
          <w:color w:val="333333"/>
          <w:sz w:val="20"/>
          <w:szCs w:val="20"/>
          <w:shd w:val="clear" w:color="auto" w:fill="FFFFFF"/>
          <w:lang w:val="en-US"/>
        </w:rPr>
        <w:t xml:space="preserve"> while</w:t>
      </w:r>
      <w:r>
        <w:rPr>
          <w:rFonts w:ascii="Helvetica Neue" w:hAnsi="Helvetica Neue"/>
          <w:color w:val="333333"/>
          <w:sz w:val="20"/>
          <w:szCs w:val="20"/>
          <w:shd w:val="clear" w:color="auto" w:fill="FFFFFF"/>
          <w:lang w:val="en-US"/>
        </w:rPr>
        <w:t xml:space="preserve"> feel</w:t>
      </w:r>
      <w:r w:rsidR="00066D4A">
        <w:rPr>
          <w:rFonts w:ascii="Helvetica Neue" w:hAnsi="Helvetica Neue"/>
          <w:color w:val="333333"/>
          <w:sz w:val="20"/>
          <w:szCs w:val="20"/>
          <w:shd w:val="clear" w:color="auto" w:fill="FFFFFF"/>
          <w:lang w:val="en-US"/>
        </w:rPr>
        <w:t xml:space="preserve">ing </w:t>
      </w:r>
      <w:r>
        <w:rPr>
          <w:rFonts w:ascii="Helvetica Neue" w:hAnsi="Helvetica Neue"/>
          <w:color w:val="333333"/>
          <w:sz w:val="20"/>
          <w:szCs w:val="20"/>
          <w:shd w:val="clear" w:color="auto" w:fill="FFFFFF"/>
          <w:lang w:val="en-US"/>
        </w:rPr>
        <w:t>they’re part of a</w:t>
      </w:r>
      <w:r w:rsidR="00066D4A">
        <w:rPr>
          <w:rFonts w:ascii="Helvetica Neue" w:hAnsi="Helvetica Neue"/>
          <w:color w:val="333333"/>
          <w:sz w:val="20"/>
          <w:szCs w:val="20"/>
          <w:shd w:val="clear" w:color="auto" w:fill="FFFFFF"/>
          <w:lang w:val="en-US"/>
        </w:rPr>
        <w:t xml:space="preserve">n inclusive </w:t>
      </w:r>
      <w:r>
        <w:rPr>
          <w:rFonts w:ascii="Helvetica Neue" w:hAnsi="Helvetica Neue"/>
          <w:color w:val="333333"/>
          <w:sz w:val="20"/>
          <w:szCs w:val="20"/>
          <w:shd w:val="clear" w:color="auto" w:fill="FFFFFF"/>
          <w:lang w:val="en-US"/>
        </w:rPr>
        <w:t>community</w:t>
      </w:r>
      <w:r w:rsidR="00066D4A">
        <w:rPr>
          <w:rFonts w:ascii="Helvetica Neue" w:hAnsi="Helvetica Neue"/>
          <w:color w:val="333333"/>
          <w:sz w:val="20"/>
          <w:szCs w:val="20"/>
          <w:shd w:val="clear" w:color="auto" w:fill="FFFFFF"/>
          <w:lang w:val="en-US"/>
        </w:rPr>
        <w:t>.</w:t>
      </w:r>
    </w:p>
    <w:p w14:paraId="72DB41F8" w14:textId="1CFC47CE" w:rsidR="004E60F4" w:rsidRPr="00867B28" w:rsidDel="00781408" w:rsidRDefault="004E60F4" w:rsidP="0096693A">
      <w:pPr>
        <w:rPr>
          <w:del w:id="46" w:author="Christina Liessem" w:date="2021-04-12T10:20:00Z"/>
          <w:rFonts w:ascii="Helvetica Neue" w:hAnsi="Helvetica Neue"/>
          <w:color w:val="333333"/>
          <w:sz w:val="20"/>
          <w:szCs w:val="20"/>
          <w:shd w:val="clear" w:color="auto" w:fill="FFFFFF"/>
          <w:lang w:val="en-US"/>
        </w:rPr>
      </w:pPr>
      <w:commentRangeStart w:id="47"/>
      <w:del w:id="48" w:author="Christina Liessem" w:date="2021-04-12T10:20:00Z">
        <w:r w:rsidDel="00781408">
          <w:rPr>
            <w:rFonts w:ascii="Helvetica Neue" w:hAnsi="Helvetica Neue"/>
            <w:color w:val="333333"/>
            <w:sz w:val="20"/>
            <w:szCs w:val="20"/>
            <w:shd w:val="clear" w:color="auto" w:fill="FFFFFF"/>
            <w:lang w:val="en-US"/>
          </w:rPr>
          <w:delText>HBO</w:delText>
        </w:r>
      </w:del>
      <w:commentRangeEnd w:id="47"/>
      <w:r w:rsidR="00781408">
        <w:rPr>
          <w:rStyle w:val="CommentReference"/>
        </w:rPr>
        <w:commentReference w:id="47"/>
      </w:r>
      <w:del w:id="49" w:author="Christina Liessem" w:date="2021-04-12T10:20:00Z">
        <w:r w:rsidDel="00781408">
          <w:rPr>
            <w:rFonts w:ascii="Helvetica Neue" w:hAnsi="Helvetica Neue"/>
            <w:color w:val="333333"/>
            <w:sz w:val="20"/>
            <w:szCs w:val="20"/>
            <w:shd w:val="clear" w:color="auto" w:fill="FFFFFF"/>
            <w:lang w:val="en-US"/>
          </w:rPr>
          <w:delText xml:space="preserve"> is notoriously known for its respectability and innovation thanks to hit shows like </w:delText>
        </w:r>
        <w:r w:rsidRPr="00867B28" w:rsidDel="00781408">
          <w:rPr>
            <w:rFonts w:ascii="Helvetica Neue" w:hAnsi="Helvetica Neue"/>
            <w:i/>
            <w:iCs/>
            <w:color w:val="333333"/>
            <w:sz w:val="20"/>
            <w:szCs w:val="20"/>
            <w:shd w:val="clear" w:color="auto" w:fill="FFFFFF"/>
            <w:lang w:val="en-US"/>
          </w:rPr>
          <w:delText>The Sopranos</w:delText>
        </w:r>
        <w:r w:rsidRPr="00867B28" w:rsidDel="00781408">
          <w:rPr>
            <w:rFonts w:ascii="Helvetica Neue" w:hAnsi="Helvetica Neue"/>
            <w:color w:val="333333"/>
            <w:sz w:val="20"/>
            <w:szCs w:val="20"/>
            <w:shd w:val="clear" w:color="auto" w:fill="FFFFFF"/>
            <w:lang w:val="en-US"/>
          </w:rPr>
          <w:delText xml:space="preserve">, </w:delText>
        </w:r>
        <w:r w:rsidRPr="00867B28" w:rsidDel="00781408">
          <w:rPr>
            <w:rFonts w:ascii="Helvetica Neue" w:hAnsi="Helvetica Neue"/>
            <w:i/>
            <w:iCs/>
            <w:color w:val="333333"/>
            <w:sz w:val="20"/>
            <w:szCs w:val="20"/>
            <w:shd w:val="clear" w:color="auto" w:fill="FFFFFF"/>
            <w:lang w:val="en-US"/>
          </w:rPr>
          <w:delText>Sex and the City</w:delText>
        </w:r>
        <w:r w:rsidRPr="00867B28" w:rsidDel="00781408">
          <w:rPr>
            <w:rFonts w:ascii="Helvetica Neue" w:hAnsi="Helvetica Neue"/>
            <w:color w:val="333333"/>
            <w:sz w:val="20"/>
            <w:szCs w:val="20"/>
            <w:shd w:val="clear" w:color="auto" w:fill="FFFFFF"/>
            <w:lang w:val="en-US"/>
          </w:rPr>
          <w:delText xml:space="preserve"> and </w:delText>
        </w:r>
        <w:r w:rsidRPr="00867B28" w:rsidDel="00781408">
          <w:rPr>
            <w:rFonts w:ascii="Helvetica Neue" w:hAnsi="Helvetica Neue"/>
            <w:i/>
            <w:iCs/>
            <w:color w:val="333333"/>
            <w:sz w:val="20"/>
            <w:szCs w:val="20"/>
            <w:shd w:val="clear" w:color="auto" w:fill="FFFFFF"/>
            <w:lang w:val="en-US"/>
          </w:rPr>
          <w:delText>The Wire</w:delText>
        </w:r>
        <w:r w:rsidDel="00781408">
          <w:rPr>
            <w:rFonts w:ascii="Helvetica Neue" w:hAnsi="Helvetica Neue"/>
            <w:color w:val="333333"/>
            <w:sz w:val="20"/>
            <w:szCs w:val="20"/>
            <w:shd w:val="clear" w:color="auto" w:fill="FFFFFF"/>
            <w:lang w:val="en-US"/>
          </w:rPr>
          <w:delText>, so pairing HBO Max with Legendary made sense.</w:delText>
        </w:r>
      </w:del>
    </w:p>
    <w:p w14:paraId="08269F17" w14:textId="7382969E" w:rsidR="00642A1A" w:rsidRDefault="008735F5" w:rsidP="00C401B8">
      <w:pPr>
        <w:rPr>
          <w:ins w:id="50" w:author="Christina Liessem" w:date="2021-04-12T10:29:00Z"/>
          <w:rFonts w:ascii="Helvetica Neue" w:hAnsi="Helvetica Neue"/>
          <w:color w:val="333333"/>
          <w:sz w:val="20"/>
          <w:szCs w:val="20"/>
          <w:shd w:val="clear" w:color="auto" w:fill="FFFFFF"/>
          <w:lang w:val="en-US"/>
        </w:rPr>
      </w:pPr>
      <w:r>
        <w:rPr>
          <w:rFonts w:ascii="Helvetica Neue" w:hAnsi="Helvetica Neue"/>
          <w:color w:val="333333"/>
          <w:sz w:val="20"/>
          <w:szCs w:val="20"/>
          <w:shd w:val="clear" w:color="auto" w:fill="FFFFFF"/>
          <w:lang w:val="en-US"/>
        </w:rPr>
        <w:t xml:space="preserve">Our goals were to engage the </w:t>
      </w:r>
      <w:r w:rsidRPr="00867B28">
        <w:rPr>
          <w:rFonts w:ascii="Helvetica Neue" w:hAnsi="Helvetica Neue"/>
          <w:color w:val="333333"/>
          <w:sz w:val="20"/>
          <w:szCs w:val="20"/>
          <w:shd w:val="clear" w:color="auto" w:fill="FFFFFF"/>
          <w:lang w:val="en-US"/>
        </w:rPr>
        <w:t>LGBTQIA audience</w:t>
      </w:r>
      <w:r>
        <w:rPr>
          <w:rFonts w:ascii="Helvetica Neue" w:hAnsi="Helvetica Neue"/>
          <w:color w:val="333333"/>
          <w:sz w:val="20"/>
          <w:szCs w:val="20"/>
          <w:shd w:val="clear" w:color="auto" w:fill="FFFFFF"/>
          <w:lang w:val="en-US"/>
        </w:rPr>
        <w:t xml:space="preserve">, its allies and millennials curious about </w:t>
      </w:r>
      <w:r w:rsidRPr="00867B28">
        <w:rPr>
          <w:rFonts w:ascii="Helvetica Neue" w:hAnsi="Helvetica Neue"/>
          <w:color w:val="333333"/>
          <w:sz w:val="20"/>
          <w:szCs w:val="20"/>
          <w:shd w:val="clear" w:color="auto" w:fill="FFFFFF"/>
          <w:lang w:val="en-US"/>
        </w:rPr>
        <w:t>LGBTQIA</w:t>
      </w:r>
      <w:r>
        <w:rPr>
          <w:rFonts w:ascii="Helvetica Neue" w:hAnsi="Helvetica Neue"/>
          <w:color w:val="333333"/>
          <w:sz w:val="20"/>
          <w:szCs w:val="20"/>
          <w:shd w:val="clear" w:color="auto" w:fill="FFFFFF"/>
          <w:lang w:val="en-US"/>
        </w:rPr>
        <w:t xml:space="preserve"> </w:t>
      </w:r>
      <w:r w:rsidR="0096693A">
        <w:rPr>
          <w:rFonts w:ascii="Helvetica Neue" w:hAnsi="Helvetica Neue"/>
          <w:color w:val="333333"/>
          <w:sz w:val="20"/>
          <w:szCs w:val="20"/>
          <w:shd w:val="clear" w:color="auto" w:fill="FFFFFF"/>
          <w:lang w:val="en-US"/>
        </w:rPr>
        <w:t>culture</w:t>
      </w:r>
      <w:r w:rsidR="003C724D">
        <w:rPr>
          <w:rFonts w:ascii="Helvetica Neue" w:hAnsi="Helvetica Neue"/>
          <w:color w:val="333333"/>
          <w:sz w:val="20"/>
          <w:szCs w:val="20"/>
          <w:shd w:val="clear" w:color="auto" w:fill="FFFFFF"/>
          <w:lang w:val="en-US"/>
        </w:rPr>
        <w:t>,</w:t>
      </w:r>
      <w:r w:rsidR="00781408">
        <w:rPr>
          <w:rFonts w:ascii="Helvetica Neue" w:hAnsi="Helvetica Neue"/>
          <w:color w:val="333333"/>
          <w:sz w:val="20"/>
          <w:szCs w:val="20"/>
          <w:shd w:val="clear" w:color="auto" w:fill="FFFFFF"/>
          <w:lang w:val="en-US"/>
        </w:rPr>
        <w:t xml:space="preserve"> </w:t>
      </w:r>
      <w:commentRangeStart w:id="51"/>
      <w:r w:rsidR="00781408">
        <w:rPr>
          <w:rFonts w:ascii="Helvetica Neue" w:hAnsi="Helvetica Neue"/>
          <w:color w:val="333333"/>
          <w:sz w:val="20"/>
          <w:szCs w:val="20"/>
          <w:shd w:val="clear" w:color="auto" w:fill="FFFFFF"/>
          <w:lang w:val="en-US"/>
        </w:rPr>
        <w:t>increase brand awareness for</w:t>
      </w:r>
      <w:r w:rsidR="00642A1A">
        <w:rPr>
          <w:rFonts w:ascii="Helvetica Neue" w:hAnsi="Helvetica Neue"/>
          <w:color w:val="333333"/>
          <w:sz w:val="20"/>
          <w:szCs w:val="20"/>
          <w:shd w:val="clear" w:color="auto" w:fill="FFFFFF"/>
          <w:lang w:val="en-US"/>
        </w:rPr>
        <w:t xml:space="preserve"> Legendary and</w:t>
      </w:r>
      <w:r w:rsidR="00781408">
        <w:rPr>
          <w:rFonts w:ascii="Helvetica Neue" w:hAnsi="Helvetica Neue"/>
          <w:color w:val="333333"/>
          <w:sz w:val="20"/>
          <w:szCs w:val="20"/>
          <w:shd w:val="clear" w:color="auto" w:fill="FFFFFF"/>
          <w:lang w:val="en-US"/>
        </w:rPr>
        <w:t xml:space="preserve"> HBO Max and ensure the series launch</w:t>
      </w:r>
      <w:r w:rsidR="00642A1A">
        <w:rPr>
          <w:rFonts w:ascii="Helvetica Neue" w:hAnsi="Helvetica Neue"/>
          <w:color w:val="333333"/>
          <w:sz w:val="20"/>
          <w:szCs w:val="20"/>
          <w:shd w:val="clear" w:color="auto" w:fill="FFFFFF"/>
          <w:lang w:val="en-US"/>
        </w:rPr>
        <w:t xml:space="preserve"> </w:t>
      </w:r>
      <w:r w:rsidR="00781408">
        <w:rPr>
          <w:rFonts w:ascii="Helvetica Neue" w:hAnsi="Helvetica Neue"/>
          <w:color w:val="333333"/>
          <w:sz w:val="20"/>
          <w:szCs w:val="20"/>
          <w:shd w:val="clear" w:color="auto" w:fill="FFFFFF"/>
          <w:lang w:val="en-US"/>
        </w:rPr>
        <w:t>would be</w:t>
      </w:r>
      <w:r w:rsidR="00642A1A">
        <w:rPr>
          <w:rFonts w:ascii="Helvetica Neue" w:hAnsi="Helvetica Neue"/>
          <w:color w:val="333333"/>
          <w:sz w:val="20"/>
          <w:szCs w:val="20"/>
          <w:shd w:val="clear" w:color="auto" w:fill="FFFFFF"/>
          <w:lang w:val="en-US"/>
        </w:rPr>
        <w:t xml:space="preserve"> a hit</w:t>
      </w:r>
      <w:r>
        <w:rPr>
          <w:rFonts w:ascii="Helvetica Neue" w:hAnsi="Helvetica Neue"/>
          <w:color w:val="333333"/>
          <w:sz w:val="20"/>
          <w:szCs w:val="20"/>
          <w:shd w:val="clear" w:color="auto" w:fill="FFFFFF"/>
          <w:lang w:val="en-US"/>
        </w:rPr>
        <w:t xml:space="preserve">. </w:t>
      </w:r>
      <w:commentRangeEnd w:id="51"/>
      <w:r w:rsidR="00364317">
        <w:rPr>
          <w:rStyle w:val="CommentReference"/>
        </w:rPr>
        <w:commentReference w:id="51"/>
      </w:r>
    </w:p>
    <w:p w14:paraId="64E00BF4" w14:textId="3C9DADF0" w:rsidR="00C401B8" w:rsidRDefault="0096693A" w:rsidP="00C401B8">
      <w:pPr>
        <w:rPr>
          <w:rFonts w:ascii="Helvetica Neue" w:hAnsi="Helvetica Neue"/>
          <w:color w:val="333333"/>
          <w:sz w:val="20"/>
          <w:szCs w:val="20"/>
          <w:shd w:val="clear" w:color="auto" w:fill="FFFFFF"/>
        </w:rPr>
      </w:pPr>
      <w:r>
        <w:rPr>
          <w:rFonts w:ascii="Helvetica Neue" w:hAnsi="Helvetica Neue"/>
          <w:color w:val="333333"/>
          <w:sz w:val="20"/>
          <w:szCs w:val="20"/>
          <w:shd w:val="clear" w:color="auto" w:fill="FFFFFF"/>
        </w:rPr>
        <w:t>Y</w:t>
      </w:r>
      <w:r w:rsidR="00C401B8">
        <w:rPr>
          <w:rFonts w:ascii="Helvetica Neue" w:hAnsi="Helvetica Neue"/>
          <w:color w:val="333333"/>
          <w:sz w:val="20"/>
          <w:szCs w:val="20"/>
          <w:shd w:val="clear" w:color="auto" w:fill="FFFFFF"/>
        </w:rPr>
        <w:t xml:space="preserve">outh </w:t>
      </w:r>
      <w:r>
        <w:rPr>
          <w:rFonts w:ascii="Helvetica Neue" w:hAnsi="Helvetica Neue"/>
          <w:color w:val="333333"/>
          <w:sz w:val="20"/>
          <w:szCs w:val="20"/>
          <w:shd w:val="clear" w:color="auto" w:fill="FFFFFF"/>
        </w:rPr>
        <w:t xml:space="preserve">are </w:t>
      </w:r>
      <w:r w:rsidR="00127306">
        <w:rPr>
          <w:rFonts w:ascii="Helvetica Neue" w:hAnsi="Helvetica Neue"/>
          <w:color w:val="333333"/>
          <w:sz w:val="20"/>
          <w:szCs w:val="20"/>
          <w:shd w:val="clear" w:color="auto" w:fill="FFFFFF"/>
        </w:rPr>
        <w:t xml:space="preserve">heavy </w:t>
      </w:r>
      <w:r w:rsidR="00C401B8" w:rsidRPr="00867B28">
        <w:rPr>
          <w:rFonts w:ascii="Helvetica Neue" w:hAnsi="Helvetica Neue"/>
          <w:color w:val="333333"/>
          <w:sz w:val="20"/>
          <w:szCs w:val="20"/>
          <w:shd w:val="clear" w:color="auto" w:fill="FFFFFF"/>
        </w:rPr>
        <w:t xml:space="preserve">social networkers </w:t>
      </w:r>
      <w:r w:rsidR="00127306">
        <w:rPr>
          <w:rFonts w:ascii="Helvetica Neue" w:hAnsi="Helvetica Neue"/>
          <w:color w:val="333333"/>
          <w:sz w:val="20"/>
          <w:szCs w:val="20"/>
          <w:shd w:val="clear" w:color="auto" w:fill="FFFFFF"/>
        </w:rPr>
        <w:t>who</w:t>
      </w:r>
      <w:r w:rsidR="00C401B8" w:rsidRPr="00867B28">
        <w:rPr>
          <w:rFonts w:ascii="Helvetica Neue" w:hAnsi="Helvetica Neue"/>
          <w:color w:val="333333"/>
          <w:sz w:val="20"/>
          <w:szCs w:val="20"/>
          <w:shd w:val="clear" w:color="auto" w:fill="FFFFFF"/>
        </w:rPr>
        <w:t xml:space="preserve"> love </w:t>
      </w:r>
      <w:r w:rsidR="00127306">
        <w:rPr>
          <w:rFonts w:ascii="Helvetica Neue" w:hAnsi="Helvetica Neue"/>
          <w:color w:val="333333"/>
          <w:sz w:val="20"/>
          <w:szCs w:val="20"/>
          <w:shd w:val="clear" w:color="auto" w:fill="FFFFFF"/>
        </w:rPr>
        <w:t>feeling like they’re</w:t>
      </w:r>
      <w:r w:rsidR="00C401B8" w:rsidRPr="00867B28">
        <w:rPr>
          <w:rFonts w:ascii="Helvetica Neue" w:hAnsi="Helvetica Neue"/>
          <w:color w:val="333333"/>
          <w:sz w:val="20"/>
          <w:szCs w:val="20"/>
          <w:shd w:val="clear" w:color="auto" w:fill="FFFFFF"/>
        </w:rPr>
        <w:t xml:space="preserve"> part of the conversation</w:t>
      </w:r>
      <w:r w:rsidR="00066D4A">
        <w:rPr>
          <w:rFonts w:ascii="Helvetica Neue" w:hAnsi="Helvetica Neue"/>
          <w:color w:val="333333"/>
          <w:sz w:val="20"/>
          <w:szCs w:val="20"/>
          <w:shd w:val="clear" w:color="auto" w:fill="FFFFFF"/>
        </w:rPr>
        <w:t>. They</w:t>
      </w:r>
      <w:r w:rsidR="00127306">
        <w:rPr>
          <w:rFonts w:ascii="Helvetica Neue" w:hAnsi="Helvetica Neue"/>
          <w:color w:val="333333"/>
          <w:sz w:val="20"/>
          <w:szCs w:val="20"/>
          <w:shd w:val="clear" w:color="auto" w:fill="FFFFFF"/>
        </w:rPr>
        <w:t xml:space="preserve"> </w:t>
      </w:r>
      <w:r w:rsidR="00066D4A">
        <w:rPr>
          <w:rFonts w:ascii="Helvetica Neue" w:hAnsi="Helvetica Neue"/>
          <w:color w:val="333333"/>
          <w:sz w:val="20"/>
          <w:szCs w:val="20"/>
          <w:shd w:val="clear" w:color="auto" w:fill="FFFFFF"/>
        </w:rPr>
        <w:t>also</w:t>
      </w:r>
      <w:r w:rsidR="00127306">
        <w:rPr>
          <w:rFonts w:ascii="Helvetica Neue" w:hAnsi="Helvetica Neue"/>
          <w:color w:val="333333"/>
          <w:sz w:val="20"/>
          <w:szCs w:val="20"/>
          <w:shd w:val="clear" w:color="auto" w:fill="FFFFFF"/>
        </w:rPr>
        <w:t xml:space="preserve"> </w:t>
      </w:r>
      <w:r>
        <w:rPr>
          <w:rFonts w:ascii="Helvetica Neue" w:hAnsi="Helvetica Neue"/>
          <w:color w:val="333333"/>
          <w:sz w:val="20"/>
          <w:szCs w:val="20"/>
          <w:shd w:val="clear" w:color="auto" w:fill="FFFFFF"/>
        </w:rPr>
        <w:t>express</w:t>
      </w:r>
      <w:r w:rsidR="00127306">
        <w:rPr>
          <w:rFonts w:ascii="Helvetica Neue" w:hAnsi="Helvetica Neue"/>
          <w:color w:val="333333"/>
          <w:sz w:val="20"/>
          <w:szCs w:val="20"/>
          <w:shd w:val="clear" w:color="auto" w:fill="FFFFFF"/>
        </w:rPr>
        <w:t xml:space="preserve"> their opinions without holding back </w:t>
      </w:r>
      <w:r>
        <w:rPr>
          <w:rFonts w:ascii="Helvetica Neue" w:hAnsi="Helvetica Neue"/>
          <w:color w:val="333333"/>
          <w:sz w:val="20"/>
          <w:szCs w:val="20"/>
          <w:shd w:val="clear" w:color="auto" w:fill="FFFFFF"/>
        </w:rPr>
        <w:t>through</w:t>
      </w:r>
      <w:r w:rsidR="004E60F4">
        <w:rPr>
          <w:rFonts w:ascii="Helvetica Neue" w:hAnsi="Helvetica Neue"/>
          <w:color w:val="333333"/>
          <w:sz w:val="20"/>
          <w:szCs w:val="20"/>
          <w:shd w:val="clear" w:color="auto" w:fill="FFFFFF"/>
        </w:rPr>
        <w:t xml:space="preserve"> </w:t>
      </w:r>
      <w:r w:rsidR="00066D4A">
        <w:rPr>
          <w:rFonts w:ascii="Helvetica Neue" w:hAnsi="Helvetica Neue"/>
          <w:color w:val="333333"/>
          <w:sz w:val="20"/>
          <w:szCs w:val="20"/>
          <w:shd w:val="clear" w:color="auto" w:fill="FFFFFF"/>
        </w:rPr>
        <w:t>means</w:t>
      </w:r>
      <w:r w:rsidR="004E60F4">
        <w:rPr>
          <w:rFonts w:ascii="Helvetica Neue" w:hAnsi="Helvetica Neue"/>
          <w:color w:val="333333"/>
          <w:sz w:val="20"/>
          <w:szCs w:val="20"/>
          <w:shd w:val="clear" w:color="auto" w:fill="FFFFFF"/>
        </w:rPr>
        <w:t xml:space="preserve"> of fundraising</w:t>
      </w:r>
      <w:r w:rsidR="00066D4A">
        <w:rPr>
          <w:rFonts w:ascii="Helvetica Neue" w:hAnsi="Helvetica Neue"/>
          <w:color w:val="333333"/>
          <w:sz w:val="20"/>
          <w:szCs w:val="20"/>
          <w:shd w:val="clear" w:color="auto" w:fill="FFFFFF"/>
        </w:rPr>
        <w:t xml:space="preserve"> </w:t>
      </w:r>
      <w:r>
        <w:rPr>
          <w:rFonts w:ascii="Helvetica Neue" w:hAnsi="Helvetica Neue"/>
          <w:color w:val="333333"/>
          <w:sz w:val="20"/>
          <w:szCs w:val="20"/>
          <w:shd w:val="clear" w:color="auto" w:fill="FFFFFF"/>
        </w:rPr>
        <w:t>and petitions</w:t>
      </w:r>
      <w:r w:rsidR="004E60F4">
        <w:rPr>
          <w:rFonts w:ascii="Helvetica Neue" w:hAnsi="Helvetica Neue"/>
          <w:color w:val="333333"/>
          <w:sz w:val="20"/>
          <w:szCs w:val="20"/>
          <w:shd w:val="clear" w:color="auto" w:fill="FFFFFF"/>
        </w:rPr>
        <w:t xml:space="preserve"> </w:t>
      </w:r>
      <w:r w:rsidR="00066D4A">
        <w:rPr>
          <w:rFonts w:ascii="Helvetica Neue" w:hAnsi="Helvetica Neue"/>
          <w:color w:val="333333"/>
          <w:sz w:val="20"/>
          <w:szCs w:val="20"/>
          <w:shd w:val="clear" w:color="auto" w:fill="FFFFFF"/>
        </w:rPr>
        <w:t>(23% and 26% respectively.)</w:t>
      </w:r>
    </w:p>
    <w:p w14:paraId="741A4210" w14:textId="4B580EA4" w:rsidR="00642A1A" w:rsidRDefault="00FE582B" w:rsidP="004E60F4">
      <w:pPr>
        <w:rPr>
          <w:rFonts w:ascii="Helvetica Neue" w:hAnsi="Helvetica Neue"/>
          <w:color w:val="333333"/>
          <w:sz w:val="20"/>
          <w:szCs w:val="20"/>
          <w:shd w:val="clear" w:color="auto" w:fill="FFFFFF"/>
        </w:rPr>
      </w:pPr>
      <w:r>
        <w:rPr>
          <w:rFonts w:ascii="Helvetica Neue" w:hAnsi="Helvetica Neue"/>
          <w:color w:val="333333"/>
          <w:sz w:val="20"/>
          <w:szCs w:val="20"/>
          <w:shd w:val="clear" w:color="auto" w:fill="FFFFFF"/>
        </w:rPr>
        <w:t>Tapping into th</w:t>
      </w:r>
      <w:r w:rsidR="00066D4A">
        <w:rPr>
          <w:rFonts w:ascii="Helvetica Neue" w:hAnsi="Helvetica Neue"/>
          <w:color w:val="333333"/>
          <w:sz w:val="20"/>
          <w:szCs w:val="20"/>
          <w:shd w:val="clear" w:color="auto" w:fill="FFFFFF"/>
        </w:rPr>
        <w:t xml:space="preserve">eir </w:t>
      </w:r>
      <w:r>
        <w:rPr>
          <w:rFonts w:ascii="Helvetica Neue" w:hAnsi="Helvetica Neue"/>
          <w:color w:val="333333"/>
          <w:sz w:val="20"/>
          <w:szCs w:val="20"/>
          <w:shd w:val="clear" w:color="auto" w:fill="FFFFFF"/>
        </w:rPr>
        <w:t>desire for expression, w</w:t>
      </w:r>
      <w:r w:rsidR="004E60F4">
        <w:rPr>
          <w:rFonts w:ascii="Helvetica Neue" w:hAnsi="Helvetica Neue"/>
          <w:color w:val="333333"/>
          <w:sz w:val="20"/>
          <w:szCs w:val="20"/>
          <w:shd w:val="clear" w:color="auto" w:fill="FFFFFF"/>
        </w:rPr>
        <w:t>e launched a</w:t>
      </w:r>
      <w:r>
        <w:rPr>
          <w:rFonts w:ascii="Helvetica Neue" w:hAnsi="Helvetica Neue"/>
          <w:color w:val="333333"/>
          <w:sz w:val="20"/>
          <w:szCs w:val="20"/>
          <w:shd w:val="clear" w:color="auto" w:fill="FFFFFF"/>
        </w:rPr>
        <w:t>n integrated campaign</w:t>
      </w:r>
      <w:r w:rsidR="00642A1A">
        <w:rPr>
          <w:rFonts w:ascii="Helvetica Neue" w:hAnsi="Helvetica Neue"/>
          <w:color w:val="333333"/>
          <w:sz w:val="20"/>
          <w:szCs w:val="20"/>
          <w:shd w:val="clear" w:color="auto" w:fill="FFFFFF"/>
        </w:rPr>
        <w:t xml:space="preserve">, </w:t>
      </w:r>
      <w:commentRangeStart w:id="52"/>
      <w:r w:rsidR="00642A1A">
        <w:rPr>
          <w:rFonts w:ascii="Helvetica Neue" w:hAnsi="Helvetica Neue"/>
          <w:color w:val="333333"/>
          <w:sz w:val="20"/>
          <w:szCs w:val="20"/>
          <w:shd w:val="clear" w:color="auto" w:fill="FFFFFF"/>
        </w:rPr>
        <w:t xml:space="preserve">placing social at its heart. Understanding the importance and culture of the house-ballroom scene, the power of dancing would be the key, ensuring our audience could </w:t>
      </w:r>
      <w:r w:rsidR="003C724D">
        <w:rPr>
          <w:rFonts w:ascii="Helvetica Neue" w:hAnsi="Helvetica Neue"/>
          <w:color w:val="333333"/>
          <w:sz w:val="20"/>
          <w:szCs w:val="20"/>
          <w:shd w:val="clear" w:color="auto" w:fill="FFFFFF"/>
        </w:rPr>
        <w:t>engage with the show.</w:t>
      </w:r>
    </w:p>
    <w:p w14:paraId="3EB17866" w14:textId="0512CD31" w:rsidR="00642A1A" w:rsidRDefault="00642A1A" w:rsidP="004E60F4">
      <w:pPr>
        <w:rPr>
          <w:rFonts w:ascii="Helvetica Neue" w:hAnsi="Helvetica Neue"/>
          <w:color w:val="333333"/>
          <w:sz w:val="20"/>
          <w:szCs w:val="20"/>
          <w:shd w:val="clear" w:color="auto" w:fill="FFFFFF"/>
        </w:rPr>
      </w:pPr>
      <w:r>
        <w:rPr>
          <w:rFonts w:ascii="Helvetica Neue" w:hAnsi="Helvetica Neue"/>
          <w:color w:val="333333"/>
          <w:sz w:val="20"/>
          <w:szCs w:val="20"/>
          <w:shd w:val="clear" w:color="auto" w:fill="FFFFFF"/>
        </w:rPr>
        <w:t>First, we launched our #LegendaryChallenge</w:t>
      </w:r>
      <w:r w:rsidR="00F1037D">
        <w:rPr>
          <w:rFonts w:ascii="Helvetica Neue" w:hAnsi="Helvetica Neue"/>
          <w:color w:val="333333"/>
          <w:sz w:val="20"/>
          <w:szCs w:val="20"/>
          <w:shd w:val="clear" w:color="auto" w:fill="FFFFFF"/>
        </w:rPr>
        <w:t xml:space="preserve"> on </w:t>
      </w:r>
      <w:proofErr w:type="spellStart"/>
      <w:r w:rsidR="00F1037D">
        <w:rPr>
          <w:rFonts w:ascii="Helvetica Neue" w:hAnsi="Helvetica Neue"/>
          <w:color w:val="333333"/>
          <w:sz w:val="20"/>
          <w:szCs w:val="20"/>
          <w:shd w:val="clear" w:color="auto" w:fill="FFFFFF"/>
        </w:rPr>
        <w:t>TikTok</w:t>
      </w:r>
      <w:proofErr w:type="spellEnd"/>
      <w:r w:rsidR="00F1037D">
        <w:rPr>
          <w:rFonts w:ascii="Helvetica Neue" w:hAnsi="Helvetica Neue"/>
          <w:color w:val="333333"/>
          <w:sz w:val="20"/>
          <w:szCs w:val="20"/>
          <w:shd w:val="clear" w:color="auto" w:fill="FFFFFF"/>
        </w:rPr>
        <w:t>, teaching our audience specific choreographies that would be danced to the show’s theme tune. This encouraged our audience to actively participate and to discover the liberating power of dancing and inclusive culture of the house-ballroom scene.</w:t>
      </w:r>
      <w:commentRangeEnd w:id="52"/>
      <w:r w:rsidR="00364317">
        <w:rPr>
          <w:rStyle w:val="CommentReference"/>
        </w:rPr>
        <w:commentReference w:id="52"/>
      </w:r>
    </w:p>
    <w:p w14:paraId="12B48342" w14:textId="1D3298B0" w:rsidR="00FE582B" w:rsidDel="00F1037D" w:rsidRDefault="00F1037D" w:rsidP="004E60F4">
      <w:pPr>
        <w:rPr>
          <w:del w:id="53" w:author="Christina Liessem" w:date="2021-04-12T10:46:00Z"/>
          <w:rFonts w:ascii="Helvetica Neue" w:hAnsi="Helvetica Neue"/>
          <w:color w:val="333333"/>
          <w:sz w:val="20"/>
          <w:szCs w:val="20"/>
          <w:shd w:val="clear" w:color="auto" w:fill="FFFFFF"/>
        </w:rPr>
      </w:pPr>
      <w:r>
        <w:rPr>
          <w:rFonts w:ascii="Helvetica Neue" w:hAnsi="Helvetica Neue"/>
          <w:color w:val="333333"/>
          <w:sz w:val="20"/>
          <w:szCs w:val="20"/>
          <w:shd w:val="clear" w:color="auto" w:fill="FFFFFF"/>
        </w:rPr>
        <w:t>On Instagram</w:t>
      </w:r>
      <w:r w:rsidRPr="00F1037D">
        <w:rPr>
          <w:rFonts w:ascii="Helvetica Neue" w:hAnsi="Helvetica Neue"/>
          <w:color w:val="333333"/>
          <w:sz w:val="20"/>
          <w:szCs w:val="20"/>
          <w:shd w:val="clear" w:color="auto" w:fill="FFFFFF"/>
        </w:rPr>
        <w:t xml:space="preserve"> stories </w:t>
      </w:r>
      <w:r>
        <w:rPr>
          <w:rFonts w:ascii="Helvetica Neue" w:hAnsi="Helvetica Neue"/>
          <w:color w:val="333333"/>
          <w:sz w:val="20"/>
          <w:szCs w:val="20"/>
          <w:shd w:val="clear" w:color="auto" w:fill="FFFFFF"/>
        </w:rPr>
        <w:t xml:space="preserve">we shared </w:t>
      </w:r>
      <w:r w:rsidRPr="00F1037D">
        <w:rPr>
          <w:rFonts w:ascii="Helvetica Neue" w:hAnsi="Helvetica Neue"/>
          <w:color w:val="333333"/>
          <w:sz w:val="20"/>
          <w:szCs w:val="20"/>
          <w:shd w:val="clear" w:color="auto" w:fill="FFFFFF"/>
        </w:rPr>
        <w:t xml:space="preserve">signature moves and the importance of ballroom dancing for the LGBTQIA </w:t>
      </w:r>
      <w:proofErr w:type="spellStart"/>
      <w:r w:rsidRPr="00F1037D">
        <w:rPr>
          <w:rFonts w:ascii="Helvetica Neue" w:hAnsi="Helvetica Neue"/>
          <w:color w:val="333333"/>
          <w:sz w:val="20"/>
          <w:szCs w:val="20"/>
          <w:shd w:val="clear" w:color="auto" w:fill="FFFFFF"/>
        </w:rPr>
        <w:t>community.</w:t>
      </w:r>
      <w:del w:id="54" w:author="Christina Liessem" w:date="2021-04-12T10:46:00Z">
        <w:r w:rsidR="00FE582B" w:rsidDel="00F1037D">
          <w:rPr>
            <w:rFonts w:ascii="Helvetica Neue" w:hAnsi="Helvetica Neue"/>
            <w:color w:val="333333"/>
            <w:sz w:val="20"/>
            <w:szCs w:val="20"/>
            <w:shd w:val="clear" w:color="auto" w:fill="FFFFFF"/>
          </w:rPr>
          <w:delText xml:space="preserve"> including </w:delText>
        </w:r>
        <w:r w:rsidR="00470AF0" w:rsidDel="00F1037D">
          <w:rPr>
            <w:rFonts w:ascii="Helvetica Neue" w:hAnsi="Helvetica Neue"/>
            <w:color w:val="333333"/>
            <w:sz w:val="20"/>
            <w:szCs w:val="20"/>
            <w:shd w:val="clear" w:color="auto" w:fill="FFFFFF"/>
          </w:rPr>
          <w:delText xml:space="preserve">Instagram stories highlighting ballroom moves, </w:delText>
        </w:r>
        <w:r w:rsidR="00066D4A" w:rsidDel="00F1037D">
          <w:rPr>
            <w:rFonts w:ascii="Helvetica Neue" w:hAnsi="Helvetica Neue"/>
            <w:color w:val="333333"/>
            <w:sz w:val="20"/>
            <w:szCs w:val="20"/>
            <w:shd w:val="clear" w:color="auto" w:fill="FFFFFF"/>
          </w:rPr>
          <w:delText xml:space="preserve">which </w:delText>
        </w:r>
        <w:r w:rsidR="00470AF0" w:rsidDel="00F1037D">
          <w:rPr>
            <w:rFonts w:ascii="Helvetica Neue" w:hAnsi="Helvetica Neue"/>
            <w:color w:val="333333"/>
            <w:sz w:val="20"/>
            <w:szCs w:val="20"/>
            <w:shd w:val="clear" w:color="auto" w:fill="FFFFFF"/>
          </w:rPr>
          <w:delText>prompt</w:delText>
        </w:r>
        <w:r w:rsidR="00066D4A" w:rsidDel="00F1037D">
          <w:rPr>
            <w:rFonts w:ascii="Helvetica Neue" w:hAnsi="Helvetica Neue"/>
            <w:color w:val="333333"/>
            <w:sz w:val="20"/>
            <w:szCs w:val="20"/>
            <w:shd w:val="clear" w:color="auto" w:fill="FFFFFF"/>
          </w:rPr>
          <w:delText>ed</w:delText>
        </w:r>
        <w:r w:rsidR="00470AF0" w:rsidDel="00F1037D">
          <w:rPr>
            <w:rFonts w:ascii="Helvetica Neue" w:hAnsi="Helvetica Neue"/>
            <w:color w:val="333333"/>
            <w:sz w:val="20"/>
            <w:szCs w:val="20"/>
            <w:shd w:val="clear" w:color="auto" w:fill="FFFFFF"/>
          </w:rPr>
          <w:delText xml:space="preserve"> </w:delText>
        </w:r>
        <w:r w:rsidR="00FE582B" w:rsidDel="00F1037D">
          <w:rPr>
            <w:rFonts w:ascii="Helvetica Neue" w:hAnsi="Helvetica Neue"/>
            <w:color w:val="333333"/>
            <w:sz w:val="20"/>
            <w:szCs w:val="20"/>
            <w:shd w:val="clear" w:color="auto" w:fill="FFFFFF"/>
          </w:rPr>
          <w:delText xml:space="preserve">a </w:delText>
        </w:r>
        <w:r w:rsidR="004E60F4" w:rsidDel="00F1037D">
          <w:rPr>
            <w:rFonts w:ascii="Helvetica Neue" w:hAnsi="Helvetica Neue"/>
            <w:color w:val="333333"/>
            <w:sz w:val="20"/>
            <w:szCs w:val="20"/>
            <w:shd w:val="clear" w:color="auto" w:fill="FFFFFF"/>
          </w:rPr>
          <w:delText xml:space="preserve">social dance challenge </w:delText>
        </w:r>
        <w:r w:rsidR="00066D4A" w:rsidDel="00F1037D">
          <w:rPr>
            <w:rFonts w:ascii="Helvetica Neue" w:hAnsi="Helvetica Neue"/>
            <w:color w:val="333333"/>
            <w:sz w:val="20"/>
            <w:szCs w:val="20"/>
            <w:shd w:val="clear" w:color="auto" w:fill="FFFFFF"/>
          </w:rPr>
          <w:delText>across</w:delText>
        </w:r>
        <w:r w:rsidR="00FE582B" w:rsidDel="00F1037D">
          <w:rPr>
            <w:rFonts w:ascii="Helvetica Neue" w:hAnsi="Helvetica Neue"/>
            <w:color w:val="333333"/>
            <w:sz w:val="20"/>
            <w:szCs w:val="20"/>
            <w:shd w:val="clear" w:color="auto" w:fill="FFFFFF"/>
          </w:rPr>
          <w:delText xml:space="preserve"> </w:delText>
        </w:r>
        <w:r w:rsidR="00FE582B" w:rsidRPr="00867B28" w:rsidDel="00F1037D">
          <w:rPr>
            <w:rFonts w:ascii="Helvetica Neue" w:hAnsi="Helvetica Neue"/>
            <w:i/>
            <w:iCs/>
            <w:color w:val="333333"/>
            <w:sz w:val="20"/>
            <w:szCs w:val="20"/>
            <w:shd w:val="clear" w:color="auto" w:fill="FFFFFF"/>
          </w:rPr>
          <w:delText xml:space="preserve">Legendary </w:delText>
        </w:r>
        <w:r w:rsidR="00FE582B" w:rsidRPr="00867B28" w:rsidDel="00F1037D">
          <w:rPr>
            <w:rFonts w:ascii="Helvetica Neue" w:hAnsi="Helvetica Neue"/>
            <w:color w:val="333333"/>
            <w:sz w:val="20"/>
            <w:szCs w:val="20"/>
            <w:shd w:val="clear" w:color="auto" w:fill="FFFFFF"/>
          </w:rPr>
          <w:delText>and HBO Max TikTok channels</w:delText>
        </w:r>
        <w:r w:rsidR="00FE582B" w:rsidDel="00F1037D">
          <w:rPr>
            <w:rFonts w:ascii="Helvetica Neue" w:hAnsi="Helvetica Neue"/>
            <w:color w:val="333333"/>
            <w:sz w:val="20"/>
            <w:szCs w:val="20"/>
            <w:shd w:val="clear" w:color="auto" w:fill="FFFFFF"/>
          </w:rPr>
          <w:delText xml:space="preserve">. This </w:delText>
        </w:r>
        <w:r w:rsidR="00470AF0" w:rsidDel="00F1037D">
          <w:rPr>
            <w:rFonts w:ascii="Helvetica Neue" w:hAnsi="Helvetica Neue"/>
            <w:color w:val="333333"/>
            <w:sz w:val="20"/>
            <w:szCs w:val="20"/>
            <w:shd w:val="clear" w:color="auto" w:fill="FFFFFF"/>
          </w:rPr>
          <w:delText xml:space="preserve">encouraged our </w:delText>
        </w:r>
        <w:r w:rsidR="00FE582B" w:rsidDel="00F1037D">
          <w:rPr>
            <w:rFonts w:ascii="Helvetica Neue" w:hAnsi="Helvetica Neue"/>
            <w:color w:val="333333"/>
            <w:sz w:val="20"/>
            <w:szCs w:val="20"/>
            <w:shd w:val="clear" w:color="auto" w:fill="FFFFFF"/>
          </w:rPr>
          <w:delText xml:space="preserve">audience to </w:delText>
        </w:r>
        <w:r w:rsidR="00470AF0" w:rsidDel="00F1037D">
          <w:rPr>
            <w:rFonts w:ascii="Helvetica Neue" w:hAnsi="Helvetica Neue"/>
            <w:color w:val="333333"/>
            <w:sz w:val="20"/>
            <w:szCs w:val="20"/>
            <w:shd w:val="clear" w:color="auto" w:fill="FFFFFF"/>
          </w:rPr>
          <w:delText xml:space="preserve">actively </w:delText>
        </w:r>
        <w:r w:rsidR="00FE582B" w:rsidDel="00F1037D">
          <w:rPr>
            <w:rFonts w:ascii="Helvetica Neue" w:hAnsi="Helvetica Neue"/>
            <w:color w:val="333333"/>
            <w:sz w:val="20"/>
            <w:szCs w:val="20"/>
            <w:shd w:val="clear" w:color="auto" w:fill="FFFFFF"/>
          </w:rPr>
          <w:delText xml:space="preserve">participate </w:delText>
        </w:r>
        <w:r w:rsidR="00066D4A" w:rsidDel="00F1037D">
          <w:rPr>
            <w:rFonts w:ascii="Helvetica Neue" w:hAnsi="Helvetica Neue"/>
            <w:color w:val="333333"/>
            <w:sz w:val="20"/>
            <w:szCs w:val="20"/>
            <w:shd w:val="clear" w:color="auto" w:fill="FFFFFF"/>
          </w:rPr>
          <w:delText>to</w:delText>
        </w:r>
        <w:r w:rsidR="00470AF0" w:rsidDel="00F1037D">
          <w:rPr>
            <w:rFonts w:ascii="Helvetica Neue" w:hAnsi="Helvetica Neue"/>
            <w:color w:val="333333"/>
            <w:sz w:val="20"/>
            <w:szCs w:val="20"/>
            <w:shd w:val="clear" w:color="auto" w:fill="FFFFFF"/>
          </w:rPr>
          <w:delText xml:space="preserve"> </w:delText>
        </w:r>
        <w:r w:rsidR="00FE582B" w:rsidDel="00F1037D">
          <w:rPr>
            <w:rFonts w:ascii="Helvetica Neue" w:hAnsi="Helvetica Neue"/>
            <w:color w:val="333333"/>
            <w:sz w:val="20"/>
            <w:szCs w:val="20"/>
            <w:shd w:val="clear" w:color="auto" w:fill="FFFFFF"/>
          </w:rPr>
          <w:delText xml:space="preserve">discover the liberating power of dancing and </w:delText>
        </w:r>
        <w:r w:rsidR="00066D4A" w:rsidDel="00F1037D">
          <w:rPr>
            <w:rFonts w:ascii="Helvetica Neue" w:hAnsi="Helvetica Neue"/>
            <w:color w:val="333333"/>
            <w:sz w:val="20"/>
            <w:szCs w:val="20"/>
            <w:shd w:val="clear" w:color="auto" w:fill="FFFFFF"/>
          </w:rPr>
          <w:delText>inclusive</w:delText>
        </w:r>
        <w:r w:rsidR="00FE582B" w:rsidDel="00F1037D">
          <w:rPr>
            <w:rFonts w:ascii="Helvetica Neue" w:hAnsi="Helvetica Neue"/>
            <w:color w:val="333333"/>
            <w:sz w:val="20"/>
            <w:szCs w:val="20"/>
            <w:shd w:val="clear" w:color="auto" w:fill="FFFFFF"/>
          </w:rPr>
          <w:delText xml:space="preserve"> culture of the house-ballroom scene. </w:delText>
        </w:r>
      </w:del>
    </w:p>
    <w:p w14:paraId="57614D46" w14:textId="08562C90" w:rsidR="00867B28" w:rsidRPr="00867B28" w:rsidRDefault="00066D4A" w:rsidP="00867B28">
      <w:pPr>
        <w:rPr>
          <w:rFonts w:ascii="Helvetica Neue" w:hAnsi="Helvetica Neue"/>
          <w:i/>
          <w:iCs/>
          <w:color w:val="333333"/>
          <w:sz w:val="20"/>
          <w:szCs w:val="20"/>
          <w:shd w:val="clear" w:color="auto" w:fill="FFFFFF"/>
        </w:rPr>
      </w:pPr>
      <w:del w:id="55" w:author="Christina Liessem" w:date="2021-04-12T10:48:00Z">
        <w:r w:rsidDel="00F1037D">
          <w:rPr>
            <w:rFonts w:ascii="Helvetica Neue" w:hAnsi="Helvetica Neue"/>
            <w:color w:val="333333"/>
            <w:sz w:val="20"/>
            <w:szCs w:val="20"/>
            <w:shd w:val="clear" w:color="auto" w:fill="FFFFFF"/>
          </w:rPr>
          <w:delText>We also</w:delText>
        </w:r>
      </w:del>
      <w:ins w:id="56" w:author="Christina Liessem" w:date="2021-04-12T10:54:00Z">
        <w:r w:rsidR="003C724D">
          <w:rPr>
            <w:rFonts w:ascii="Helvetica Neue" w:hAnsi="Helvetica Neue"/>
            <w:color w:val="333333"/>
            <w:sz w:val="20"/>
            <w:szCs w:val="20"/>
            <w:shd w:val="clear" w:color="auto" w:fill="FFFFFF"/>
          </w:rPr>
          <w:t>We</w:t>
        </w:r>
      </w:ins>
      <w:proofErr w:type="spellEnd"/>
      <w:r w:rsidR="00FE582B">
        <w:rPr>
          <w:rFonts w:ascii="Helvetica Neue" w:hAnsi="Helvetica Neue"/>
          <w:color w:val="333333"/>
          <w:sz w:val="20"/>
          <w:szCs w:val="20"/>
          <w:shd w:val="clear" w:color="auto" w:fill="FFFFFF"/>
        </w:rPr>
        <w:t xml:space="preserve"> amplified</w:t>
      </w:r>
      <w:r w:rsidR="004E60F4" w:rsidRPr="00867B28">
        <w:rPr>
          <w:rFonts w:ascii="Helvetica Neue" w:hAnsi="Helvetica Neue"/>
          <w:color w:val="333333"/>
          <w:sz w:val="20"/>
          <w:szCs w:val="20"/>
          <w:shd w:val="clear" w:color="auto" w:fill="FFFFFF"/>
        </w:rPr>
        <w:t xml:space="preserve"> highlights from the show (known as “gagging” moments) </w:t>
      </w:r>
      <w:r w:rsidR="00F1037D">
        <w:rPr>
          <w:rFonts w:ascii="Helvetica Neue" w:hAnsi="Helvetica Neue"/>
          <w:color w:val="333333"/>
          <w:sz w:val="20"/>
          <w:szCs w:val="20"/>
          <w:shd w:val="clear" w:color="auto" w:fill="FFFFFF"/>
        </w:rPr>
        <w:t xml:space="preserve">throughout social </w:t>
      </w:r>
      <w:r w:rsidR="00FE582B">
        <w:rPr>
          <w:rFonts w:ascii="Helvetica Neue" w:hAnsi="Helvetica Neue"/>
          <w:color w:val="333333"/>
          <w:sz w:val="20"/>
          <w:szCs w:val="20"/>
          <w:shd w:val="clear" w:color="auto" w:fill="FFFFFF"/>
        </w:rPr>
        <w:t xml:space="preserve">while </w:t>
      </w:r>
      <w:r w:rsidR="00867B28" w:rsidRPr="00867B28">
        <w:rPr>
          <w:rFonts w:ascii="Helvetica Neue" w:hAnsi="Helvetica Neue"/>
          <w:color w:val="333333"/>
          <w:sz w:val="20"/>
          <w:szCs w:val="20"/>
          <w:shd w:val="clear" w:color="auto" w:fill="FFFFFF"/>
        </w:rPr>
        <w:t>partner</w:t>
      </w:r>
      <w:r w:rsidR="00FE582B">
        <w:rPr>
          <w:rFonts w:ascii="Helvetica Neue" w:hAnsi="Helvetica Neue"/>
          <w:color w:val="333333"/>
          <w:sz w:val="20"/>
          <w:szCs w:val="20"/>
          <w:shd w:val="clear" w:color="auto" w:fill="FFFFFF"/>
        </w:rPr>
        <w:t>ing</w:t>
      </w:r>
      <w:r w:rsidR="00867B28" w:rsidRPr="00867B28">
        <w:rPr>
          <w:rFonts w:ascii="Helvetica Neue" w:hAnsi="Helvetica Neue"/>
          <w:color w:val="333333"/>
          <w:sz w:val="20"/>
          <w:szCs w:val="20"/>
          <w:shd w:val="clear" w:color="auto" w:fill="FFFFFF"/>
        </w:rPr>
        <w:t xml:space="preserve"> with </w:t>
      </w:r>
      <w:r>
        <w:rPr>
          <w:rFonts w:ascii="Helvetica Neue" w:hAnsi="Helvetica Neue"/>
          <w:color w:val="333333"/>
          <w:sz w:val="20"/>
          <w:szCs w:val="20"/>
          <w:shd w:val="clear" w:color="auto" w:fill="FFFFFF"/>
        </w:rPr>
        <w:t xml:space="preserve">trusted </w:t>
      </w:r>
      <w:r w:rsidR="00867B28" w:rsidRPr="00867B28">
        <w:rPr>
          <w:rFonts w:ascii="Helvetica Neue" w:hAnsi="Helvetica Neue"/>
          <w:color w:val="333333"/>
          <w:sz w:val="20"/>
          <w:szCs w:val="20"/>
          <w:shd w:val="clear" w:color="auto" w:fill="FFFFFF"/>
        </w:rPr>
        <w:t xml:space="preserve">LGBTQIA </w:t>
      </w:r>
      <w:r w:rsidR="00FE582B" w:rsidRPr="00867B28">
        <w:rPr>
          <w:rFonts w:ascii="Helvetica Neue" w:hAnsi="Helvetica Neue"/>
          <w:color w:val="333333"/>
          <w:sz w:val="20"/>
          <w:szCs w:val="20"/>
          <w:shd w:val="clear" w:color="auto" w:fill="FFFFFF"/>
        </w:rPr>
        <w:t>influencers</w:t>
      </w:r>
      <w:r w:rsidR="00867B28" w:rsidRPr="00867B28">
        <w:rPr>
          <w:rFonts w:ascii="Helvetica Neue" w:hAnsi="Helvetica Neue"/>
          <w:color w:val="333333"/>
          <w:sz w:val="20"/>
          <w:szCs w:val="20"/>
          <w:shd w:val="clear" w:color="auto" w:fill="FFFFFF"/>
        </w:rPr>
        <w:t xml:space="preserve"> </w:t>
      </w:r>
      <w:r w:rsidR="00FE582B">
        <w:rPr>
          <w:rFonts w:ascii="Helvetica Neue" w:hAnsi="Helvetica Neue"/>
          <w:color w:val="333333"/>
          <w:sz w:val="20"/>
          <w:szCs w:val="20"/>
          <w:shd w:val="clear" w:color="auto" w:fill="FFFFFF"/>
        </w:rPr>
        <w:t>with the goal of</w:t>
      </w:r>
      <w:r w:rsidR="00867B28" w:rsidRPr="00867B28">
        <w:rPr>
          <w:rFonts w:ascii="Helvetica Neue" w:hAnsi="Helvetica Neue"/>
          <w:color w:val="333333"/>
          <w:sz w:val="20"/>
          <w:szCs w:val="20"/>
          <w:shd w:val="clear" w:color="auto" w:fill="FFFFFF"/>
        </w:rPr>
        <w:t xml:space="preserve"> encourag</w:t>
      </w:r>
      <w:r w:rsidR="00FE582B">
        <w:rPr>
          <w:rFonts w:ascii="Helvetica Neue" w:hAnsi="Helvetica Neue"/>
          <w:color w:val="333333"/>
          <w:sz w:val="20"/>
          <w:szCs w:val="20"/>
          <w:shd w:val="clear" w:color="auto" w:fill="FFFFFF"/>
        </w:rPr>
        <w:t>ing</w:t>
      </w:r>
      <w:r w:rsidR="00867B28" w:rsidRPr="00867B28">
        <w:rPr>
          <w:rFonts w:ascii="Helvetica Neue" w:hAnsi="Helvetica Neue"/>
          <w:color w:val="333333"/>
          <w:sz w:val="20"/>
          <w:szCs w:val="20"/>
          <w:shd w:val="clear" w:color="auto" w:fill="FFFFFF"/>
        </w:rPr>
        <w:t xml:space="preserve"> fans </w:t>
      </w:r>
      <w:del w:id="57" w:author="Christina Liessem" w:date="2021-04-12T10:52:00Z">
        <w:r w:rsidR="00867B28" w:rsidRPr="00867B28" w:rsidDel="003C724D">
          <w:rPr>
            <w:rFonts w:ascii="Helvetica Neue" w:hAnsi="Helvetica Neue"/>
            <w:color w:val="333333"/>
            <w:sz w:val="20"/>
            <w:szCs w:val="20"/>
            <w:shd w:val="clear" w:color="auto" w:fill="FFFFFF"/>
          </w:rPr>
          <w:delText xml:space="preserve">to </w:delText>
        </w:r>
        <w:r w:rsidR="00FE582B" w:rsidDel="003C724D">
          <w:rPr>
            <w:rFonts w:ascii="Helvetica Neue" w:hAnsi="Helvetica Neue"/>
            <w:color w:val="333333"/>
            <w:sz w:val="20"/>
            <w:szCs w:val="20"/>
            <w:shd w:val="clear" w:color="auto" w:fill="FFFFFF"/>
          </w:rPr>
          <w:delText>tune into</w:delText>
        </w:r>
        <w:r w:rsidR="00867B28" w:rsidRPr="00867B28" w:rsidDel="003C724D">
          <w:rPr>
            <w:rFonts w:ascii="Helvetica Neue" w:hAnsi="Helvetica Neue"/>
            <w:color w:val="333333"/>
            <w:sz w:val="20"/>
            <w:szCs w:val="20"/>
            <w:shd w:val="clear" w:color="auto" w:fill="FFFFFF"/>
          </w:rPr>
          <w:delText xml:space="preserve"> HBO Max </w:delText>
        </w:r>
      </w:del>
      <w:r w:rsidR="00867B28" w:rsidRPr="00867B28">
        <w:rPr>
          <w:rFonts w:ascii="Helvetica Neue" w:hAnsi="Helvetica Neue"/>
          <w:color w:val="333333"/>
          <w:sz w:val="20"/>
          <w:szCs w:val="20"/>
          <w:shd w:val="clear" w:color="auto" w:fill="FFFFFF"/>
        </w:rPr>
        <w:t>to watch</w:t>
      </w:r>
      <w:r w:rsidR="00FE582B">
        <w:rPr>
          <w:rFonts w:ascii="Helvetica Neue" w:hAnsi="Helvetica Neue"/>
          <w:color w:val="333333"/>
          <w:sz w:val="20"/>
          <w:szCs w:val="20"/>
          <w:shd w:val="clear" w:color="auto" w:fill="FFFFFF"/>
        </w:rPr>
        <w:t xml:space="preserve"> </w:t>
      </w:r>
      <w:r w:rsidR="00FE582B">
        <w:rPr>
          <w:rFonts w:ascii="Helvetica Neue" w:hAnsi="Helvetica Neue"/>
          <w:i/>
          <w:iCs/>
          <w:color w:val="333333"/>
          <w:sz w:val="20"/>
          <w:szCs w:val="20"/>
          <w:shd w:val="clear" w:color="auto" w:fill="FFFFFF"/>
        </w:rPr>
        <w:t>Legendary.</w:t>
      </w:r>
    </w:p>
    <w:p w14:paraId="4ADE530A" w14:textId="6070B524" w:rsidR="00867B28" w:rsidRPr="00867B28" w:rsidRDefault="00867B28" w:rsidP="00867B28">
      <w:pPr>
        <w:rPr>
          <w:rFonts w:ascii="Helvetica Neue" w:hAnsi="Helvetica Neue"/>
          <w:color w:val="333333"/>
          <w:sz w:val="20"/>
          <w:szCs w:val="20"/>
          <w:shd w:val="clear" w:color="auto" w:fill="FFFFFF"/>
        </w:rPr>
      </w:pPr>
      <w:r w:rsidRPr="00867B28">
        <w:rPr>
          <w:rFonts w:ascii="Helvetica Neue" w:hAnsi="Helvetica Neue"/>
          <w:color w:val="333333"/>
          <w:sz w:val="20"/>
          <w:szCs w:val="20"/>
          <w:shd w:val="clear" w:color="auto" w:fill="FFFFFF"/>
        </w:rPr>
        <w:lastRenderedPageBreak/>
        <w:t>We</w:t>
      </w:r>
      <w:r w:rsidR="00432CBF">
        <w:rPr>
          <w:rFonts w:ascii="Helvetica Neue" w:hAnsi="Helvetica Neue"/>
          <w:color w:val="333333"/>
          <w:sz w:val="20"/>
          <w:szCs w:val="20"/>
          <w:shd w:val="clear" w:color="auto" w:fill="FFFFFF"/>
        </w:rPr>
        <w:t xml:space="preserve"> also</w:t>
      </w:r>
      <w:r w:rsidR="00FE582B">
        <w:rPr>
          <w:rFonts w:ascii="Helvetica Neue" w:hAnsi="Helvetica Neue"/>
          <w:color w:val="333333"/>
          <w:sz w:val="20"/>
          <w:szCs w:val="20"/>
          <w:shd w:val="clear" w:color="auto" w:fill="FFFFFF"/>
        </w:rPr>
        <w:t xml:space="preserve"> forged</w:t>
      </w:r>
      <w:r w:rsidRPr="00867B28">
        <w:rPr>
          <w:rFonts w:ascii="Helvetica Neue" w:hAnsi="Helvetica Neue"/>
          <w:color w:val="333333"/>
          <w:sz w:val="20"/>
          <w:szCs w:val="20"/>
          <w:shd w:val="clear" w:color="auto" w:fill="FFFFFF"/>
        </w:rPr>
        <w:t xml:space="preserve"> partnerships with </w:t>
      </w:r>
      <w:r w:rsidR="00FE582B">
        <w:rPr>
          <w:rFonts w:ascii="Helvetica Neue" w:hAnsi="Helvetica Neue"/>
          <w:color w:val="333333"/>
          <w:sz w:val="20"/>
          <w:szCs w:val="20"/>
          <w:shd w:val="clear" w:color="auto" w:fill="FFFFFF"/>
        </w:rPr>
        <w:t>popular</w:t>
      </w:r>
      <w:r w:rsidRPr="00867B28">
        <w:rPr>
          <w:rFonts w:ascii="Helvetica Neue" w:hAnsi="Helvetica Neue"/>
          <w:color w:val="333333"/>
          <w:sz w:val="20"/>
          <w:szCs w:val="20"/>
          <w:shd w:val="clear" w:color="auto" w:fill="FFFFFF"/>
        </w:rPr>
        <w:t xml:space="preserve"> LGBTQIA media publishers, </w:t>
      </w:r>
      <w:del w:id="58" w:author="Christina Liessem" w:date="2021-04-12T10:55:00Z">
        <w:r w:rsidRPr="00867B28" w:rsidDel="003C724D">
          <w:rPr>
            <w:rFonts w:ascii="Helvetica Neue" w:hAnsi="Helvetica Neue"/>
            <w:color w:val="333333"/>
            <w:sz w:val="20"/>
            <w:szCs w:val="20"/>
            <w:shd w:val="clear" w:color="auto" w:fill="FFFFFF"/>
          </w:rPr>
          <w:delText xml:space="preserve">leveraging their voices in the community </w:delText>
        </w:r>
        <w:r w:rsidR="00066D4A" w:rsidDel="003C724D">
          <w:rPr>
            <w:rFonts w:ascii="Helvetica Neue" w:hAnsi="Helvetica Neue"/>
            <w:color w:val="333333"/>
            <w:sz w:val="20"/>
            <w:szCs w:val="20"/>
            <w:shd w:val="clear" w:color="auto" w:fill="FFFFFF"/>
          </w:rPr>
          <w:delText>through</w:delText>
        </w:r>
        <w:r w:rsidRPr="00867B28" w:rsidDel="003C724D">
          <w:rPr>
            <w:rFonts w:ascii="Helvetica Neue" w:hAnsi="Helvetica Neue"/>
            <w:color w:val="333333"/>
            <w:sz w:val="20"/>
            <w:szCs w:val="20"/>
            <w:shd w:val="clear" w:color="auto" w:fill="FFFFFF"/>
          </w:rPr>
          <w:delText xml:space="preserve"> creating editorial</w:delText>
        </w:r>
        <w:r w:rsidR="00FE582B" w:rsidDel="003C724D">
          <w:rPr>
            <w:rFonts w:ascii="Helvetica Neue" w:hAnsi="Helvetica Neue"/>
            <w:color w:val="333333"/>
            <w:sz w:val="20"/>
            <w:szCs w:val="20"/>
            <w:shd w:val="clear" w:color="auto" w:fill="FFFFFF"/>
          </w:rPr>
          <w:delText>s</w:delText>
        </w:r>
        <w:r w:rsidRPr="00867B28" w:rsidDel="003C724D">
          <w:rPr>
            <w:rFonts w:ascii="Helvetica Neue" w:hAnsi="Helvetica Neue"/>
            <w:color w:val="333333"/>
            <w:sz w:val="20"/>
            <w:szCs w:val="20"/>
            <w:shd w:val="clear" w:color="auto" w:fill="FFFFFF"/>
          </w:rPr>
          <w:delText xml:space="preserve"> promoting </w:delText>
        </w:r>
        <w:r w:rsidR="00470AF0" w:rsidDel="003C724D">
          <w:rPr>
            <w:rFonts w:ascii="Helvetica Neue" w:hAnsi="Helvetica Neue"/>
            <w:color w:val="333333"/>
            <w:sz w:val="20"/>
            <w:szCs w:val="20"/>
            <w:shd w:val="clear" w:color="auto" w:fill="FFFFFF"/>
          </w:rPr>
          <w:delText>diversity</w:delText>
        </w:r>
        <w:r w:rsidRPr="00867B28" w:rsidDel="003C724D">
          <w:rPr>
            <w:rFonts w:ascii="Helvetica Neue" w:hAnsi="Helvetica Neue"/>
            <w:color w:val="333333"/>
            <w:sz w:val="20"/>
            <w:szCs w:val="20"/>
            <w:shd w:val="clear" w:color="auto" w:fill="FFFFFF"/>
          </w:rPr>
          <w:delText xml:space="preserve"> and authenticity</w:delText>
        </w:r>
        <w:r w:rsidR="00FE582B" w:rsidDel="003C724D">
          <w:rPr>
            <w:rFonts w:ascii="Helvetica Neue" w:hAnsi="Helvetica Neue"/>
            <w:color w:val="333333"/>
            <w:sz w:val="20"/>
            <w:szCs w:val="20"/>
            <w:shd w:val="clear" w:color="auto" w:fill="FFFFFF"/>
          </w:rPr>
          <w:delText xml:space="preserve"> </w:delText>
        </w:r>
        <w:r w:rsidR="00066D4A" w:rsidDel="003C724D">
          <w:rPr>
            <w:rFonts w:ascii="Helvetica Neue" w:hAnsi="Helvetica Neue"/>
            <w:color w:val="333333"/>
            <w:sz w:val="20"/>
            <w:szCs w:val="20"/>
            <w:shd w:val="clear" w:color="auto" w:fill="FFFFFF"/>
          </w:rPr>
          <w:delText>which</w:delText>
        </w:r>
        <w:r w:rsidR="00FE582B" w:rsidDel="003C724D">
          <w:rPr>
            <w:rFonts w:ascii="Helvetica Neue" w:hAnsi="Helvetica Neue"/>
            <w:color w:val="333333"/>
            <w:sz w:val="20"/>
            <w:szCs w:val="20"/>
            <w:shd w:val="clear" w:color="auto" w:fill="FFFFFF"/>
          </w:rPr>
          <w:delText xml:space="preserve"> the show embodies.</w:delText>
        </w:r>
        <w:r w:rsidR="00470AF0" w:rsidDel="003C724D">
          <w:rPr>
            <w:rFonts w:ascii="Helvetica Neue" w:hAnsi="Helvetica Neue"/>
            <w:color w:val="333333"/>
            <w:sz w:val="20"/>
            <w:szCs w:val="20"/>
            <w:shd w:val="clear" w:color="auto" w:fill="FFFFFF"/>
          </w:rPr>
          <w:delText xml:space="preserve"> Everything was promoted</w:delText>
        </w:r>
      </w:del>
      <w:r w:rsidR="003C724D">
        <w:rPr>
          <w:rFonts w:ascii="Helvetica Neue" w:hAnsi="Helvetica Neue"/>
          <w:color w:val="333333"/>
          <w:sz w:val="20"/>
          <w:szCs w:val="20"/>
          <w:shd w:val="clear" w:color="auto" w:fill="FFFFFF"/>
        </w:rPr>
        <w:t>promoting Legendary</w:t>
      </w:r>
      <w:r w:rsidR="00470AF0">
        <w:rPr>
          <w:rFonts w:ascii="Helvetica Neue" w:hAnsi="Helvetica Neue"/>
          <w:color w:val="333333"/>
          <w:sz w:val="20"/>
          <w:szCs w:val="20"/>
          <w:shd w:val="clear" w:color="auto" w:fill="FFFFFF"/>
        </w:rPr>
        <w:t xml:space="preserve"> heavily on the</w:t>
      </w:r>
      <w:ins w:id="59" w:author="Christina Liessem" w:date="2021-04-12T10:55:00Z">
        <w:r w:rsidR="003C724D">
          <w:rPr>
            <w:rFonts w:ascii="Helvetica Neue" w:hAnsi="Helvetica Neue"/>
            <w:color w:val="333333"/>
            <w:sz w:val="20"/>
            <w:szCs w:val="20"/>
            <w:shd w:val="clear" w:color="auto" w:fill="FFFFFF"/>
          </w:rPr>
          <w:t>ir</w:t>
        </w:r>
      </w:ins>
      <w:r w:rsidR="00470AF0">
        <w:rPr>
          <w:rFonts w:ascii="Helvetica Neue" w:hAnsi="Helvetica Neue"/>
          <w:color w:val="333333"/>
          <w:sz w:val="20"/>
          <w:szCs w:val="20"/>
          <w:shd w:val="clear" w:color="auto" w:fill="FFFFFF"/>
        </w:rPr>
        <w:t xml:space="preserve"> social media channels</w:t>
      </w:r>
      <w:ins w:id="60" w:author="Christina Liessem" w:date="2021-04-12T10:55:00Z">
        <w:r w:rsidR="003C724D">
          <w:rPr>
            <w:rFonts w:ascii="Helvetica Neue" w:hAnsi="Helvetica Neue"/>
            <w:color w:val="333333"/>
            <w:sz w:val="20"/>
            <w:szCs w:val="20"/>
            <w:shd w:val="clear" w:color="auto" w:fill="FFFFFF"/>
          </w:rPr>
          <w:t>.</w:t>
        </w:r>
      </w:ins>
      <w:r w:rsidR="00470AF0">
        <w:rPr>
          <w:rFonts w:ascii="Helvetica Neue" w:hAnsi="Helvetica Neue"/>
          <w:color w:val="333333"/>
          <w:sz w:val="20"/>
          <w:szCs w:val="20"/>
          <w:shd w:val="clear" w:color="auto" w:fill="FFFFFF"/>
        </w:rPr>
        <w:t xml:space="preserve"> </w:t>
      </w:r>
      <w:del w:id="61" w:author="Christina Liessem" w:date="2021-04-12T10:55:00Z">
        <w:r w:rsidR="00470AF0" w:rsidDel="003C724D">
          <w:rPr>
            <w:rFonts w:ascii="Helvetica Neue" w:hAnsi="Helvetica Neue"/>
            <w:color w:val="333333"/>
            <w:sz w:val="20"/>
            <w:szCs w:val="20"/>
            <w:shd w:val="clear" w:color="auto" w:fill="FFFFFF"/>
          </w:rPr>
          <w:delText>of all publishers and influencers social media channels to ensure all bases were covered when it came to engaging youth.</w:delText>
        </w:r>
      </w:del>
    </w:p>
    <w:p w14:paraId="7D551A49" w14:textId="44DE6379" w:rsidR="00931743" w:rsidRPr="005334AF" w:rsidRDefault="00931743">
      <w:pPr>
        <w:rPr>
          <w:rStyle w:val="Strong"/>
          <w:rFonts w:ascii="Helvetica Neue" w:hAnsi="Helvetica Neue"/>
          <w:b w:val="0"/>
          <w:bCs w:val="0"/>
          <w:color w:val="333333"/>
          <w:sz w:val="20"/>
          <w:szCs w:val="20"/>
          <w:bdr w:val="none" w:sz="0" w:space="0" w:color="auto" w:frame="1"/>
          <w:shd w:val="clear" w:color="auto" w:fill="FFFFFF"/>
        </w:rPr>
      </w:pPr>
    </w:p>
    <w:p w14:paraId="1F5C15DB" w14:textId="299A2DBC" w:rsidR="00C401B8" w:rsidRDefault="005334AF" w:rsidP="00C401B8">
      <w:pPr>
        <w:pStyle w:val="ListParagraph"/>
        <w:numPr>
          <w:ilvl w:val="0"/>
          <w:numId w:val="17"/>
        </w:numPr>
        <w:spacing w:after="0" w:line="240" w:lineRule="auto"/>
        <w:rPr>
          <w:rFonts w:ascii="Helvetica Neue" w:eastAsia="Times New Roman" w:hAnsi="Helvetica Neue" w:cs="Times New Roman"/>
          <w:lang w:eastAsia="en-GB"/>
        </w:rPr>
      </w:pPr>
      <w:r w:rsidRPr="00C401B8">
        <w:rPr>
          <w:rFonts w:ascii="Helvetica Neue" w:eastAsia="Times New Roman" w:hAnsi="Helvetica Neue" w:cs="Times New Roman"/>
          <w:b/>
          <w:bCs/>
          <w:lang w:eastAsia="en-GB"/>
        </w:rPr>
        <w:t>PERFORMANCE</w:t>
      </w:r>
      <w:r w:rsidR="00D97128" w:rsidRPr="00C401B8">
        <w:rPr>
          <w:rFonts w:ascii="Helvetica Neue" w:eastAsia="Times New Roman" w:hAnsi="Helvetica Neue" w:cs="Times New Roman"/>
          <w:b/>
          <w:bCs/>
          <w:lang w:eastAsia="en-GB"/>
        </w:rPr>
        <w:t>:</w:t>
      </w:r>
      <w:r w:rsidR="00D97128" w:rsidRPr="00C401B8">
        <w:rPr>
          <w:rFonts w:ascii="Helvetica Neue" w:eastAsia="Times New Roman" w:hAnsi="Helvetica Neue" w:cs="Times New Roman"/>
          <w:lang w:eastAsia="en-GB"/>
        </w:rPr>
        <w:t xml:space="preserve"> </w:t>
      </w:r>
      <w:r w:rsidR="00931743" w:rsidRPr="00C401B8">
        <w:rPr>
          <w:rFonts w:ascii="Helvetica Neue" w:eastAsia="Times New Roman" w:hAnsi="Helvetica Neue" w:cs="Times New Roman"/>
          <w:color w:val="333333"/>
          <w:bdr w:val="none" w:sz="0" w:space="0" w:color="auto" w:frame="1"/>
          <w:lang w:eastAsia="en-GB"/>
        </w:rPr>
        <w:t>Detail the performance of this project against its defined goal</w:t>
      </w:r>
      <w:r w:rsidR="00D97128" w:rsidRPr="00C401B8">
        <w:rPr>
          <w:rFonts w:ascii="Helvetica Neue" w:eastAsia="Times New Roman" w:hAnsi="Helvetica Neue" w:cs="Times New Roman"/>
          <w:color w:val="333333"/>
          <w:bdr w:val="none" w:sz="0" w:space="0" w:color="auto" w:frame="1"/>
          <w:lang w:eastAsia="en-GB"/>
        </w:rPr>
        <w:t>s i.e.,</w:t>
      </w:r>
      <w:r w:rsidR="00931743" w:rsidRPr="00C401B8">
        <w:rPr>
          <w:rFonts w:ascii="Helvetica Neue" w:eastAsia="Times New Roman" w:hAnsi="Helvetica Neue" w:cs="Times New Roman"/>
          <w:color w:val="333333"/>
          <w:bdr w:val="none" w:sz="0" w:space="0" w:color="auto" w:frame="1"/>
          <w:lang w:eastAsia="en-GB"/>
        </w:rPr>
        <w:t xml:space="preserve"> reach, impact</w:t>
      </w:r>
      <w:r w:rsidR="00D97128" w:rsidRPr="00C401B8">
        <w:rPr>
          <w:rFonts w:ascii="Helvetica Neue" w:eastAsia="Times New Roman" w:hAnsi="Helvetica Neue" w:cs="Times New Roman"/>
          <w:color w:val="333333"/>
          <w:bdr w:val="none" w:sz="0" w:space="0" w:color="auto" w:frame="1"/>
          <w:lang w:eastAsia="en-GB"/>
        </w:rPr>
        <w:t>,</w:t>
      </w:r>
      <w:r w:rsidR="00931743" w:rsidRPr="00C401B8">
        <w:rPr>
          <w:rFonts w:ascii="Helvetica Neue" w:eastAsia="Times New Roman" w:hAnsi="Helvetica Neue" w:cs="Times New Roman"/>
          <w:color w:val="333333"/>
          <w:bdr w:val="none" w:sz="0" w:space="0" w:color="auto" w:frame="1"/>
          <w:lang w:eastAsia="en-GB"/>
        </w:rPr>
        <w:t xml:space="preserve"> statistics</w:t>
      </w:r>
      <w:r w:rsidR="00D97128" w:rsidRPr="00C401B8">
        <w:rPr>
          <w:rFonts w:ascii="Helvetica Neue" w:eastAsia="Times New Roman" w:hAnsi="Helvetica Neue" w:cs="Times New Roman"/>
          <w:color w:val="333333"/>
          <w:bdr w:val="none" w:sz="0" w:space="0" w:color="auto" w:frame="1"/>
          <w:lang w:eastAsia="en-GB"/>
        </w:rPr>
        <w:t xml:space="preserve"> etc. -</w:t>
      </w:r>
      <w:r w:rsidR="00931743" w:rsidRPr="00C401B8">
        <w:rPr>
          <w:rFonts w:ascii="Helvetica Neue" w:eastAsia="Times New Roman" w:hAnsi="Helvetica Neue" w:cs="Times New Roman"/>
          <w:color w:val="333333"/>
          <w:bdr w:val="none" w:sz="0" w:space="0" w:color="auto" w:frame="1"/>
          <w:lang w:eastAsia="en-GB"/>
        </w:rPr>
        <w:t xml:space="preserve"> 300 words</w:t>
      </w:r>
      <w:r w:rsidR="00931743" w:rsidRPr="00C401B8">
        <w:rPr>
          <w:rFonts w:ascii="Helvetica Neue" w:eastAsia="Times New Roman" w:hAnsi="Helvetica Neue" w:cs="Times New Roman"/>
          <w:color w:val="333333"/>
          <w:bdr w:val="none" w:sz="0" w:space="0" w:color="auto" w:frame="1"/>
          <w:lang w:eastAsia="en-GB"/>
        </w:rPr>
        <w:br/>
      </w:r>
    </w:p>
    <w:p w14:paraId="6D01D8C2" w14:textId="2B36084E" w:rsidR="00867B28" w:rsidRPr="00867B28" w:rsidRDefault="00B15295" w:rsidP="00867B28">
      <w:pPr>
        <w:spacing w:after="0" w:line="240" w:lineRule="auto"/>
        <w:rPr>
          <w:rFonts w:ascii="Helvetica Neue" w:eastAsia="Times New Roman" w:hAnsi="Helvetica Neue" w:cs="Times New Roman"/>
          <w:sz w:val="20"/>
          <w:szCs w:val="20"/>
          <w:lang w:eastAsia="en-GB"/>
        </w:rPr>
      </w:pPr>
      <w:proofErr w:type="spellStart"/>
      <w:r>
        <w:rPr>
          <w:rFonts w:ascii="Helvetica Neue" w:eastAsia="Times New Roman" w:hAnsi="Helvetica Neue" w:cs="Times New Roman"/>
          <w:i/>
          <w:iCs/>
          <w:sz w:val="20"/>
          <w:szCs w:val="20"/>
          <w:lang w:eastAsia="en-GB"/>
        </w:rPr>
        <w:t>Legendary</w:t>
      </w:r>
      <w:r w:rsidR="00C21B70">
        <w:rPr>
          <w:rFonts w:ascii="Helvetica Neue" w:eastAsia="Times New Roman" w:hAnsi="Helvetica Neue" w:cs="Times New Roman"/>
          <w:i/>
          <w:iCs/>
          <w:sz w:val="20"/>
          <w:szCs w:val="20"/>
          <w:lang w:eastAsia="en-GB"/>
        </w:rPr>
        <w:t>’s</w:t>
      </w:r>
      <w:proofErr w:type="spellEnd"/>
      <w:r>
        <w:rPr>
          <w:rFonts w:ascii="Helvetica Neue" w:eastAsia="Times New Roman" w:hAnsi="Helvetica Neue" w:cs="Times New Roman"/>
          <w:sz w:val="20"/>
          <w:szCs w:val="20"/>
          <w:lang w:eastAsia="en-GB"/>
        </w:rPr>
        <w:t xml:space="preserve"> campaign </w:t>
      </w:r>
      <w:r w:rsidR="00C21B70">
        <w:rPr>
          <w:rFonts w:ascii="Helvetica Neue" w:eastAsia="Times New Roman" w:hAnsi="Helvetica Neue" w:cs="Times New Roman"/>
          <w:sz w:val="20"/>
          <w:szCs w:val="20"/>
          <w:lang w:eastAsia="en-GB"/>
        </w:rPr>
        <w:t>showcased</w:t>
      </w:r>
      <w:r w:rsidR="00867B28" w:rsidRPr="00867B28">
        <w:rPr>
          <w:rFonts w:ascii="Helvetica Neue" w:eastAsia="Times New Roman" w:hAnsi="Helvetica Neue" w:cs="Times New Roman"/>
          <w:sz w:val="20"/>
          <w:szCs w:val="20"/>
          <w:lang w:eastAsia="en-GB"/>
        </w:rPr>
        <w:t xml:space="preserve"> </w:t>
      </w:r>
      <w:r w:rsidR="00C21B70">
        <w:rPr>
          <w:rFonts w:ascii="Helvetica Neue" w:eastAsia="Times New Roman" w:hAnsi="Helvetica Neue" w:cs="Times New Roman"/>
          <w:sz w:val="20"/>
          <w:szCs w:val="20"/>
          <w:lang w:eastAsia="en-GB"/>
        </w:rPr>
        <w:t xml:space="preserve">the </w:t>
      </w:r>
      <w:r w:rsidR="00C21B70" w:rsidRPr="00867B28">
        <w:rPr>
          <w:rFonts w:ascii="Helvetica Neue" w:eastAsia="Times New Roman" w:hAnsi="Helvetica Neue" w:cs="Times New Roman"/>
          <w:sz w:val="20"/>
          <w:szCs w:val="20"/>
          <w:lang w:eastAsia="en-GB"/>
        </w:rPr>
        <w:t>ball community</w:t>
      </w:r>
      <w:r w:rsidR="00C21B70">
        <w:rPr>
          <w:rFonts w:ascii="Helvetica Neue" w:eastAsia="Times New Roman" w:hAnsi="Helvetica Neue" w:cs="Times New Roman"/>
          <w:sz w:val="20"/>
          <w:szCs w:val="20"/>
          <w:lang w:eastAsia="en-GB"/>
        </w:rPr>
        <w:t xml:space="preserve"> as an</w:t>
      </w:r>
      <w:r w:rsidR="00C21B70" w:rsidRPr="00867B28">
        <w:rPr>
          <w:rFonts w:ascii="Helvetica Neue" w:eastAsia="Times New Roman" w:hAnsi="Helvetica Neue" w:cs="Times New Roman"/>
          <w:sz w:val="20"/>
          <w:szCs w:val="20"/>
          <w:lang w:eastAsia="en-GB"/>
        </w:rPr>
        <w:t xml:space="preserve"> accepting</w:t>
      </w:r>
      <w:r w:rsidR="00C21B70">
        <w:rPr>
          <w:rFonts w:ascii="Helvetica Neue" w:eastAsia="Times New Roman" w:hAnsi="Helvetica Neue" w:cs="Times New Roman"/>
          <w:sz w:val="20"/>
          <w:szCs w:val="20"/>
          <w:lang w:eastAsia="en-GB"/>
        </w:rPr>
        <w:t xml:space="preserve">, </w:t>
      </w:r>
      <w:r w:rsidR="00C21B70" w:rsidRPr="00867B28">
        <w:rPr>
          <w:rFonts w:ascii="Helvetica Neue" w:eastAsia="Times New Roman" w:hAnsi="Helvetica Neue" w:cs="Times New Roman"/>
          <w:sz w:val="20"/>
          <w:szCs w:val="20"/>
          <w:lang w:eastAsia="en-GB"/>
        </w:rPr>
        <w:t>diverse subculture</w:t>
      </w:r>
      <w:r w:rsidR="00C21B70">
        <w:rPr>
          <w:rFonts w:ascii="Helvetica Neue" w:eastAsia="Times New Roman" w:hAnsi="Helvetica Neue" w:cs="Times New Roman"/>
          <w:sz w:val="20"/>
          <w:szCs w:val="20"/>
          <w:lang w:eastAsia="en-GB"/>
        </w:rPr>
        <w:t xml:space="preserve"> </w:t>
      </w:r>
      <w:r w:rsidR="00867B28" w:rsidRPr="00867B28">
        <w:rPr>
          <w:rFonts w:ascii="Helvetica Neue" w:eastAsia="Times New Roman" w:hAnsi="Helvetica Neue" w:cs="Times New Roman"/>
          <w:sz w:val="20"/>
          <w:szCs w:val="20"/>
          <w:lang w:eastAsia="en-GB"/>
        </w:rPr>
        <w:t xml:space="preserve">regardless of race, gender, sexual identity, </w:t>
      </w:r>
      <w:r w:rsidR="00C21B70">
        <w:rPr>
          <w:rFonts w:ascii="Helvetica Neue" w:eastAsia="Times New Roman" w:hAnsi="Helvetica Neue" w:cs="Times New Roman"/>
          <w:sz w:val="20"/>
          <w:szCs w:val="20"/>
          <w:lang w:eastAsia="en-GB"/>
        </w:rPr>
        <w:t>or</w:t>
      </w:r>
      <w:r w:rsidR="00867B28" w:rsidRPr="00867B28">
        <w:rPr>
          <w:rFonts w:ascii="Helvetica Neue" w:eastAsia="Times New Roman" w:hAnsi="Helvetica Neue" w:cs="Times New Roman"/>
          <w:sz w:val="20"/>
          <w:szCs w:val="20"/>
          <w:lang w:eastAsia="en-GB"/>
        </w:rPr>
        <w:t xml:space="preserve"> orientation</w:t>
      </w:r>
      <w:r>
        <w:rPr>
          <w:rFonts w:ascii="Helvetica Neue" w:eastAsia="Times New Roman" w:hAnsi="Helvetica Neue" w:cs="Times New Roman"/>
          <w:sz w:val="20"/>
          <w:szCs w:val="20"/>
          <w:lang w:eastAsia="en-GB"/>
        </w:rPr>
        <w:t xml:space="preserve"> which viewers feel </w:t>
      </w:r>
      <w:r w:rsidR="00C21B70">
        <w:rPr>
          <w:rFonts w:ascii="Helvetica Neue" w:eastAsia="Times New Roman" w:hAnsi="Helvetica Neue" w:cs="Times New Roman"/>
          <w:sz w:val="20"/>
          <w:szCs w:val="20"/>
          <w:lang w:eastAsia="en-GB"/>
        </w:rPr>
        <w:t xml:space="preserve">they are </w:t>
      </w:r>
      <w:r>
        <w:rPr>
          <w:rFonts w:ascii="Helvetica Neue" w:eastAsia="Times New Roman" w:hAnsi="Helvetica Neue" w:cs="Times New Roman"/>
          <w:sz w:val="20"/>
          <w:szCs w:val="20"/>
          <w:lang w:eastAsia="en-GB"/>
        </w:rPr>
        <w:t xml:space="preserve">part of when </w:t>
      </w:r>
      <w:r w:rsidR="00115534">
        <w:rPr>
          <w:rFonts w:ascii="Helvetica Neue" w:eastAsia="Times New Roman" w:hAnsi="Helvetica Neue" w:cs="Times New Roman"/>
          <w:sz w:val="20"/>
          <w:szCs w:val="20"/>
          <w:lang w:eastAsia="en-GB"/>
        </w:rPr>
        <w:t>tuning into</w:t>
      </w:r>
      <w:r>
        <w:rPr>
          <w:rFonts w:ascii="Helvetica Neue" w:eastAsia="Times New Roman" w:hAnsi="Helvetica Neue" w:cs="Times New Roman"/>
          <w:sz w:val="20"/>
          <w:szCs w:val="20"/>
          <w:lang w:eastAsia="en-GB"/>
        </w:rPr>
        <w:t xml:space="preserve"> HBO Max.</w:t>
      </w:r>
      <w:r w:rsidR="003C724D">
        <w:rPr>
          <w:rFonts w:ascii="Helvetica Neue" w:eastAsia="Times New Roman" w:hAnsi="Helvetica Neue" w:cs="Times New Roman"/>
          <w:sz w:val="20"/>
          <w:szCs w:val="20"/>
          <w:lang w:eastAsia="en-GB"/>
        </w:rPr>
        <w:t xml:space="preserve"> And not only that – we</w:t>
      </w:r>
      <w:r w:rsidR="00300C44">
        <w:rPr>
          <w:rFonts w:ascii="Helvetica Neue" w:eastAsia="Times New Roman" w:hAnsi="Helvetica Neue" w:cs="Times New Roman"/>
          <w:sz w:val="20"/>
          <w:szCs w:val="20"/>
          <w:lang w:eastAsia="en-GB"/>
        </w:rPr>
        <w:t xml:space="preserve"> also</w:t>
      </w:r>
      <w:r w:rsidR="003C724D">
        <w:rPr>
          <w:rFonts w:ascii="Helvetica Neue" w:eastAsia="Times New Roman" w:hAnsi="Helvetica Neue" w:cs="Times New Roman"/>
          <w:sz w:val="20"/>
          <w:szCs w:val="20"/>
          <w:lang w:eastAsia="en-GB"/>
        </w:rPr>
        <w:t xml:space="preserve"> </w:t>
      </w:r>
      <w:r w:rsidR="00300C44">
        <w:rPr>
          <w:rFonts w:ascii="Helvetica Neue" w:eastAsia="Times New Roman" w:hAnsi="Helvetica Neue" w:cs="Times New Roman"/>
          <w:sz w:val="20"/>
          <w:szCs w:val="20"/>
          <w:lang w:eastAsia="en-GB"/>
        </w:rPr>
        <w:t>gave our audience a space in the spotlight to express themselves.</w:t>
      </w:r>
    </w:p>
    <w:p w14:paraId="11232AFA" w14:textId="77777777" w:rsidR="00066D4A" w:rsidRPr="00867B28" w:rsidRDefault="00066D4A" w:rsidP="00867B28">
      <w:pPr>
        <w:spacing w:after="0" w:line="240" w:lineRule="auto"/>
        <w:rPr>
          <w:rFonts w:ascii="Helvetica Neue" w:eastAsia="Times New Roman" w:hAnsi="Helvetica Neue" w:cs="Times New Roman"/>
          <w:b/>
          <w:bCs/>
          <w:sz w:val="20"/>
          <w:szCs w:val="20"/>
          <w:lang w:eastAsia="en-GB"/>
        </w:rPr>
      </w:pPr>
    </w:p>
    <w:p w14:paraId="2D1F0194" w14:textId="1E334701" w:rsidR="00867B28" w:rsidRDefault="00867B28" w:rsidP="00B15295">
      <w:pPr>
        <w:spacing w:after="0" w:line="240" w:lineRule="auto"/>
        <w:rPr>
          <w:rFonts w:ascii="Helvetica Neue" w:eastAsia="Times New Roman" w:hAnsi="Helvetica Neue" w:cs="Times New Roman"/>
          <w:sz w:val="20"/>
          <w:szCs w:val="20"/>
          <w:lang w:val="en-US" w:eastAsia="en-GB"/>
        </w:rPr>
      </w:pPr>
      <w:r w:rsidRPr="00867B28">
        <w:rPr>
          <w:rFonts w:ascii="Helvetica Neue" w:eastAsia="Times New Roman" w:hAnsi="Helvetica Neue" w:cs="Times New Roman"/>
          <w:sz w:val="20"/>
          <w:szCs w:val="20"/>
          <w:lang w:val="en-US" w:eastAsia="en-GB"/>
        </w:rPr>
        <w:t xml:space="preserve">Our </w:t>
      </w:r>
      <w:proofErr w:type="spellStart"/>
      <w:r w:rsidRPr="00867B28">
        <w:rPr>
          <w:rFonts w:ascii="Helvetica Neue" w:eastAsia="Times New Roman" w:hAnsi="Helvetica Neue" w:cs="Times New Roman"/>
          <w:sz w:val="20"/>
          <w:szCs w:val="20"/>
          <w:lang w:val="en-US" w:eastAsia="en-GB"/>
        </w:rPr>
        <w:t>TikTok</w:t>
      </w:r>
      <w:proofErr w:type="spellEnd"/>
      <w:r w:rsidRPr="00867B28">
        <w:rPr>
          <w:rFonts w:ascii="Helvetica Neue" w:eastAsia="Times New Roman" w:hAnsi="Helvetica Neue" w:cs="Times New Roman"/>
          <w:sz w:val="20"/>
          <w:szCs w:val="20"/>
          <w:lang w:val="en-US" w:eastAsia="en-GB"/>
        </w:rPr>
        <w:t xml:space="preserve"> #</w:t>
      </w:r>
      <w:r w:rsidR="00B15295">
        <w:rPr>
          <w:rFonts w:ascii="Helvetica Neue" w:eastAsia="Times New Roman" w:hAnsi="Helvetica Neue" w:cs="Times New Roman"/>
          <w:sz w:val="20"/>
          <w:szCs w:val="20"/>
          <w:lang w:val="en-US" w:eastAsia="en-GB"/>
        </w:rPr>
        <w:t>LegendaryChallenge</w:t>
      </w:r>
      <w:r w:rsidRPr="00867B28">
        <w:rPr>
          <w:rFonts w:ascii="Helvetica Neue" w:eastAsia="Times New Roman" w:hAnsi="Helvetica Neue" w:cs="Times New Roman"/>
          <w:sz w:val="20"/>
          <w:szCs w:val="20"/>
          <w:lang w:val="en-US" w:eastAsia="en-GB"/>
        </w:rPr>
        <w:t xml:space="preserve"> smashed benchmarks</w:t>
      </w:r>
      <w:r w:rsidR="00C21B70">
        <w:rPr>
          <w:rFonts w:ascii="Helvetica Neue" w:eastAsia="Times New Roman" w:hAnsi="Helvetica Neue" w:cs="Times New Roman"/>
          <w:sz w:val="20"/>
          <w:szCs w:val="20"/>
          <w:lang w:val="en-US" w:eastAsia="en-GB"/>
        </w:rPr>
        <w:t xml:space="preserve"> with </w:t>
      </w:r>
      <w:r w:rsidRPr="00867B28">
        <w:rPr>
          <w:rFonts w:ascii="Helvetica Neue" w:eastAsia="Times New Roman" w:hAnsi="Helvetica Neue" w:cs="Times New Roman"/>
          <w:sz w:val="20"/>
          <w:szCs w:val="20"/>
          <w:lang w:val="en-US" w:eastAsia="en-GB"/>
        </w:rPr>
        <w:t xml:space="preserve">1.6 BILLION </w:t>
      </w:r>
      <w:r w:rsidR="00C21B70">
        <w:rPr>
          <w:rFonts w:ascii="Helvetica Neue" w:eastAsia="Times New Roman" w:hAnsi="Helvetica Neue" w:cs="Times New Roman"/>
          <w:sz w:val="20"/>
          <w:szCs w:val="20"/>
          <w:lang w:val="en-US" w:eastAsia="en-GB"/>
        </w:rPr>
        <w:t>video views</w:t>
      </w:r>
      <w:r w:rsidR="00B15295">
        <w:rPr>
          <w:rFonts w:ascii="Helvetica Neue" w:eastAsia="Times New Roman" w:hAnsi="Helvetica Neue" w:cs="Times New Roman"/>
          <w:sz w:val="20"/>
          <w:szCs w:val="20"/>
          <w:lang w:val="en-US" w:eastAsia="en-GB"/>
        </w:rPr>
        <w:t xml:space="preserve">, </w:t>
      </w:r>
      <w:r w:rsidRPr="00867B28">
        <w:rPr>
          <w:rFonts w:ascii="Helvetica Neue" w:eastAsia="Times New Roman" w:hAnsi="Helvetica Neue" w:cs="Times New Roman"/>
          <w:sz w:val="20"/>
          <w:szCs w:val="20"/>
          <w:lang w:val="en-US" w:eastAsia="en-GB"/>
        </w:rPr>
        <w:t>+226% above benchmarks of 500M.</w:t>
      </w:r>
      <w:r w:rsidR="00B15295">
        <w:rPr>
          <w:rFonts w:ascii="Helvetica Neue" w:eastAsia="Times New Roman" w:hAnsi="Helvetica Neue" w:cs="Times New Roman"/>
          <w:sz w:val="20"/>
          <w:szCs w:val="20"/>
          <w:lang w:val="en-US" w:eastAsia="en-GB"/>
        </w:rPr>
        <w:t xml:space="preserve"> </w:t>
      </w:r>
      <w:r w:rsidRPr="00867B28">
        <w:rPr>
          <w:rFonts w:ascii="Helvetica Neue" w:eastAsia="Times New Roman" w:hAnsi="Helvetica Neue" w:cs="Times New Roman"/>
          <w:sz w:val="20"/>
          <w:szCs w:val="20"/>
          <w:lang w:val="en-US" w:eastAsia="en-GB"/>
        </w:rPr>
        <w:t xml:space="preserve">583k people created video responses – </w:t>
      </w:r>
      <w:r w:rsidR="00115534">
        <w:rPr>
          <w:rFonts w:ascii="Helvetica Neue" w:eastAsia="Times New Roman" w:hAnsi="Helvetica Neue" w:cs="Times New Roman"/>
          <w:sz w:val="20"/>
          <w:szCs w:val="20"/>
          <w:lang w:val="en-US" w:eastAsia="en-GB"/>
        </w:rPr>
        <w:t>exceeding</w:t>
      </w:r>
      <w:r w:rsidRPr="00867B28">
        <w:rPr>
          <w:rFonts w:ascii="Helvetica Neue" w:eastAsia="Times New Roman" w:hAnsi="Helvetica Neue" w:cs="Times New Roman"/>
          <w:sz w:val="20"/>
          <w:szCs w:val="20"/>
          <w:lang w:val="en-US" w:eastAsia="en-GB"/>
        </w:rPr>
        <w:t xml:space="preserve"> benchmarks by +191% (200k-300k) – totaling 1.1M videos (185% above benchmarks of 400k). </w:t>
      </w:r>
      <w:r w:rsidR="00300C44">
        <w:rPr>
          <w:rFonts w:ascii="Helvetica Neue" w:eastAsia="Times New Roman" w:hAnsi="Helvetica Neue" w:cs="Times New Roman"/>
          <w:sz w:val="20"/>
          <w:szCs w:val="20"/>
          <w:lang w:val="en-US" w:eastAsia="en-GB"/>
        </w:rPr>
        <w:t>Our challenge even got picked up by the media, and significantly increased association between Legendary and HBO Max.</w:t>
      </w:r>
    </w:p>
    <w:p w14:paraId="0F11693F" w14:textId="29FF5BB9" w:rsidR="00300C44" w:rsidRDefault="00300C44" w:rsidP="00B15295">
      <w:pPr>
        <w:spacing w:after="0" w:line="240" w:lineRule="auto"/>
        <w:rPr>
          <w:rFonts w:ascii="Helvetica Neue" w:eastAsia="Times New Roman" w:hAnsi="Helvetica Neue" w:cs="Times New Roman"/>
          <w:sz w:val="20"/>
          <w:szCs w:val="20"/>
          <w:lang w:val="en-US" w:eastAsia="en-GB"/>
        </w:rPr>
      </w:pPr>
    </w:p>
    <w:p w14:paraId="446E86C6" w14:textId="3D9CAB80" w:rsidR="00300C44" w:rsidRPr="00867B28" w:rsidRDefault="00300C44" w:rsidP="00B15295">
      <w:pPr>
        <w:spacing w:after="0" w:line="240" w:lineRule="auto"/>
        <w:rPr>
          <w:rFonts w:ascii="Helvetica Neue" w:eastAsia="Times New Roman" w:hAnsi="Helvetica Neue" w:cs="Times New Roman"/>
          <w:sz w:val="20"/>
          <w:szCs w:val="20"/>
          <w:lang w:val="en-US" w:eastAsia="en-GB"/>
        </w:rPr>
      </w:pPr>
      <w:commentRangeStart w:id="62"/>
      <w:r>
        <w:rPr>
          <w:rFonts w:ascii="Helvetica Neue" w:eastAsia="Times New Roman" w:hAnsi="Helvetica Neue" w:cs="Times New Roman"/>
          <w:sz w:val="20"/>
          <w:szCs w:val="20"/>
          <w:lang w:val="en-US" w:eastAsia="en-GB"/>
        </w:rPr>
        <w:t xml:space="preserve">On Facebook, we recorded a </w:t>
      </w:r>
      <w:proofErr w:type="gramStart"/>
      <w:r>
        <w:rPr>
          <w:rFonts w:ascii="Helvetica Neue" w:eastAsia="Times New Roman" w:hAnsi="Helvetica Neue" w:cs="Times New Roman"/>
          <w:sz w:val="20"/>
          <w:szCs w:val="20"/>
          <w:lang w:val="en-US" w:eastAsia="en-GB"/>
        </w:rPr>
        <w:t>+10.6 points awareness</w:t>
      </w:r>
      <w:proofErr w:type="gramEnd"/>
      <w:r>
        <w:rPr>
          <w:rFonts w:ascii="Helvetica Neue" w:eastAsia="Times New Roman" w:hAnsi="Helvetica Neue" w:cs="Times New Roman"/>
          <w:sz w:val="20"/>
          <w:szCs w:val="20"/>
          <w:lang w:val="en-US" w:eastAsia="en-GB"/>
        </w:rPr>
        <w:t xml:space="preserve"> lift (+6.3 points over benchmark), while on Twitter the awareness of the series increased +17 points (+13 over benchmark) after our campaign. Younger audiences on YouTube appeared to be extremely receptive to trailer media that we showed on </w:t>
      </w:r>
      <w:proofErr w:type="spellStart"/>
      <w:r>
        <w:rPr>
          <w:rFonts w:ascii="Helvetica Neue" w:eastAsia="Times New Roman" w:hAnsi="Helvetica Neue" w:cs="Times New Roman"/>
          <w:sz w:val="20"/>
          <w:szCs w:val="20"/>
          <w:lang w:val="en-US" w:eastAsia="en-GB"/>
        </w:rPr>
        <w:t>Youtube</w:t>
      </w:r>
      <w:proofErr w:type="spellEnd"/>
      <w:r>
        <w:rPr>
          <w:rFonts w:ascii="Helvetica Neue" w:eastAsia="Times New Roman" w:hAnsi="Helvetica Neue" w:cs="Times New Roman"/>
          <w:sz w:val="20"/>
          <w:szCs w:val="20"/>
          <w:lang w:val="en-US" w:eastAsia="en-GB"/>
        </w:rPr>
        <w:t xml:space="preserve">, driving awareness lift of +7.3. </w:t>
      </w:r>
      <w:commentRangeEnd w:id="62"/>
      <w:r w:rsidR="00F233FA">
        <w:rPr>
          <w:rStyle w:val="CommentReference"/>
        </w:rPr>
        <w:commentReference w:id="62"/>
      </w:r>
    </w:p>
    <w:p w14:paraId="198C6402" w14:textId="77777777" w:rsidR="00867B28" w:rsidRPr="00867B28" w:rsidRDefault="00867B28" w:rsidP="00867B28">
      <w:pPr>
        <w:spacing w:after="0" w:line="240" w:lineRule="auto"/>
        <w:rPr>
          <w:rFonts w:ascii="Helvetica Neue" w:eastAsia="Times New Roman" w:hAnsi="Helvetica Neue" w:cs="Times New Roman"/>
          <w:sz w:val="20"/>
          <w:szCs w:val="20"/>
          <w:lang w:val="en-US" w:eastAsia="en-GB"/>
        </w:rPr>
      </w:pPr>
    </w:p>
    <w:p w14:paraId="6BC2B68B" w14:textId="5C326C28" w:rsidR="00066D4A" w:rsidRPr="00867B28" w:rsidRDefault="00115534" w:rsidP="00484CD5">
      <w:pPr>
        <w:spacing w:after="0" w:line="240" w:lineRule="auto"/>
        <w:rPr>
          <w:rFonts w:ascii="Helvetica Neue" w:eastAsia="Times New Roman" w:hAnsi="Helvetica Neue" w:cs="Times New Roman"/>
          <w:sz w:val="20"/>
          <w:szCs w:val="20"/>
          <w:lang w:eastAsia="en-GB"/>
        </w:rPr>
      </w:pPr>
      <w:del w:id="63" w:author="Christina Liessem" w:date="2021-04-12T11:11:00Z">
        <w:r w:rsidDel="00F233FA">
          <w:rPr>
            <w:rFonts w:ascii="Helvetica Neue" w:eastAsia="Times New Roman" w:hAnsi="Helvetica Neue" w:cs="Times New Roman"/>
            <w:sz w:val="20"/>
            <w:szCs w:val="20"/>
            <w:lang w:val="en-US" w:eastAsia="en-GB"/>
          </w:rPr>
          <w:delText>The</w:delText>
        </w:r>
        <w:r w:rsidR="00B15295" w:rsidDel="00F233FA">
          <w:rPr>
            <w:rFonts w:ascii="Helvetica Neue" w:eastAsia="Times New Roman" w:hAnsi="Helvetica Neue" w:cs="Times New Roman"/>
            <w:sz w:val="20"/>
            <w:szCs w:val="20"/>
            <w:lang w:val="en-US" w:eastAsia="en-GB"/>
          </w:rPr>
          <w:delText xml:space="preserve"> integrated campaign was</w:delText>
        </w:r>
      </w:del>
      <w:r w:rsidR="00F233FA">
        <w:rPr>
          <w:rFonts w:ascii="Helvetica Neue" w:eastAsia="Times New Roman" w:hAnsi="Helvetica Neue" w:cs="Times New Roman"/>
          <w:sz w:val="20"/>
          <w:szCs w:val="20"/>
          <w:lang w:val="en-US" w:eastAsia="en-GB"/>
        </w:rPr>
        <w:t>Using our publisher partner’s social media was</w:t>
      </w:r>
      <w:r w:rsidR="00B15295">
        <w:rPr>
          <w:rFonts w:ascii="Helvetica Neue" w:eastAsia="Times New Roman" w:hAnsi="Helvetica Neue" w:cs="Times New Roman"/>
          <w:sz w:val="20"/>
          <w:szCs w:val="20"/>
          <w:lang w:val="en-US" w:eastAsia="en-GB"/>
        </w:rPr>
        <w:t xml:space="preserve"> equally success</w:t>
      </w:r>
      <w:r>
        <w:rPr>
          <w:rFonts w:ascii="Helvetica Neue" w:eastAsia="Times New Roman" w:hAnsi="Helvetica Neue" w:cs="Times New Roman"/>
          <w:sz w:val="20"/>
          <w:szCs w:val="20"/>
          <w:lang w:val="en-US" w:eastAsia="en-GB"/>
        </w:rPr>
        <w:t>ful</w:t>
      </w:r>
      <w:r w:rsidR="00F233FA">
        <w:rPr>
          <w:rFonts w:ascii="Helvetica Neue" w:eastAsia="Times New Roman" w:hAnsi="Helvetica Neue" w:cs="Times New Roman"/>
          <w:sz w:val="20"/>
          <w:szCs w:val="20"/>
          <w:lang w:val="en-US" w:eastAsia="en-GB"/>
        </w:rPr>
        <w:t xml:space="preserve">. As example, </w:t>
      </w:r>
      <w:commentRangeStart w:id="64"/>
    </w:p>
    <w:p w14:paraId="4C983E0D" w14:textId="442219DD" w:rsidR="00B15295" w:rsidRPr="00867B28" w:rsidDel="00F233FA" w:rsidRDefault="006476D7" w:rsidP="00B15295">
      <w:pPr>
        <w:spacing w:after="0" w:line="240" w:lineRule="auto"/>
        <w:rPr>
          <w:del w:id="65" w:author="Christina Liessem" w:date="2021-04-12T11:10:00Z"/>
          <w:rFonts w:ascii="Helvetica Neue" w:eastAsia="Times New Roman" w:hAnsi="Helvetica Neue" w:cs="Times New Roman"/>
          <w:sz w:val="20"/>
          <w:szCs w:val="20"/>
          <w:lang w:eastAsia="en-GB"/>
        </w:rPr>
      </w:pPr>
      <w:del w:id="66" w:author="Christina Liessem" w:date="2021-04-12T11:10:00Z">
        <w:r w:rsidRPr="00867B28" w:rsidDel="00F233FA">
          <w:rPr>
            <w:rFonts w:ascii="Helvetica Neue" w:eastAsia="Times New Roman" w:hAnsi="Helvetica Neue" w:cs="Times New Roman"/>
            <w:b/>
            <w:bCs/>
            <w:sz w:val="20"/>
            <w:szCs w:val="20"/>
            <w:lang w:eastAsia="en-GB"/>
          </w:rPr>
          <w:delText>Q Digital</w:delText>
        </w:r>
        <w:r w:rsidDel="00F233FA">
          <w:rPr>
            <w:rFonts w:ascii="Helvetica Neue" w:eastAsia="Times New Roman" w:hAnsi="Helvetica Neue" w:cs="Times New Roman"/>
            <w:sz w:val="20"/>
            <w:szCs w:val="20"/>
            <w:lang w:eastAsia="en-GB"/>
          </w:rPr>
          <w:delText>’s</w:delText>
        </w:r>
        <w:r w:rsidR="00066D4A" w:rsidRPr="00867B28" w:rsidDel="00F233FA">
          <w:rPr>
            <w:rFonts w:ascii="Helvetica Neue" w:eastAsia="Times New Roman" w:hAnsi="Helvetica Neue" w:cs="Times New Roman"/>
            <w:sz w:val="20"/>
            <w:szCs w:val="20"/>
            <w:lang w:eastAsia="en-GB"/>
          </w:rPr>
          <w:delText xml:space="preserve"> LGBTQIA sites </w:delText>
        </w:r>
        <w:r w:rsidR="00066D4A" w:rsidRPr="00867B28" w:rsidDel="00F233FA">
          <w:rPr>
            <w:rFonts w:ascii="Helvetica Neue" w:eastAsia="Times New Roman" w:hAnsi="Helvetica Neue" w:cs="Times New Roman"/>
            <w:i/>
            <w:iCs/>
            <w:sz w:val="20"/>
            <w:szCs w:val="20"/>
            <w:lang w:eastAsia="en-GB"/>
          </w:rPr>
          <w:delText>Queerty</w:delText>
        </w:r>
        <w:r w:rsidR="00066D4A" w:rsidRPr="00867B28" w:rsidDel="00F233FA">
          <w:rPr>
            <w:rFonts w:ascii="Helvetica Neue" w:eastAsia="Times New Roman" w:hAnsi="Helvetica Neue" w:cs="Times New Roman"/>
            <w:sz w:val="20"/>
            <w:szCs w:val="20"/>
            <w:lang w:eastAsia="en-GB"/>
          </w:rPr>
          <w:delText xml:space="preserve"> and </w:delText>
        </w:r>
        <w:r w:rsidR="00066D4A" w:rsidRPr="00867B28" w:rsidDel="00F233FA">
          <w:rPr>
            <w:rFonts w:ascii="Helvetica Neue" w:eastAsia="Times New Roman" w:hAnsi="Helvetica Neue" w:cs="Times New Roman"/>
            <w:i/>
            <w:iCs/>
            <w:sz w:val="20"/>
            <w:szCs w:val="20"/>
            <w:lang w:eastAsia="en-GB"/>
          </w:rPr>
          <w:delText>LGBTQ Nation</w:delText>
        </w:r>
        <w:r w:rsidR="00115534" w:rsidDel="00F233FA">
          <w:rPr>
            <w:rFonts w:ascii="Helvetica Neue" w:eastAsia="Times New Roman" w:hAnsi="Helvetica Neue" w:cs="Times New Roman"/>
            <w:i/>
            <w:iCs/>
            <w:sz w:val="20"/>
            <w:szCs w:val="20"/>
            <w:lang w:eastAsia="en-GB"/>
          </w:rPr>
          <w:delText xml:space="preserve"> </w:delText>
        </w:r>
        <w:r w:rsidR="00C21B70" w:rsidDel="00F233FA">
          <w:rPr>
            <w:rFonts w:ascii="Helvetica Neue" w:eastAsia="Times New Roman" w:hAnsi="Helvetica Neue" w:cs="Times New Roman"/>
            <w:sz w:val="20"/>
            <w:szCs w:val="20"/>
            <w:lang w:eastAsia="en-GB"/>
          </w:rPr>
          <w:delText>also partnered with us</w:delText>
        </w:r>
        <w:r w:rsidR="00066D4A" w:rsidRPr="00867B28" w:rsidDel="00F233FA">
          <w:rPr>
            <w:rFonts w:ascii="Helvetica Neue" w:eastAsia="Times New Roman" w:hAnsi="Helvetica Neue" w:cs="Times New Roman"/>
            <w:sz w:val="20"/>
            <w:szCs w:val="20"/>
            <w:lang w:eastAsia="en-GB"/>
          </w:rPr>
          <w:delText xml:space="preserve">. </w:delText>
        </w:r>
        <w:r w:rsidDel="00F233FA">
          <w:rPr>
            <w:rFonts w:ascii="Helvetica Neue" w:eastAsia="Times New Roman" w:hAnsi="Helvetica Neue" w:cs="Times New Roman"/>
            <w:sz w:val="20"/>
            <w:szCs w:val="20"/>
            <w:lang w:val="en-US" w:eastAsia="en-GB"/>
          </w:rPr>
          <w:delText>For</w:delText>
        </w:r>
        <w:r w:rsidR="00066D4A" w:rsidRPr="00867B28" w:rsidDel="00F233FA">
          <w:rPr>
            <w:rFonts w:ascii="Helvetica Neue" w:eastAsia="Times New Roman" w:hAnsi="Helvetica Neue" w:cs="Times New Roman"/>
            <w:sz w:val="20"/>
            <w:szCs w:val="20"/>
            <w:lang w:val="en-US" w:eastAsia="en-GB"/>
          </w:rPr>
          <w:delText xml:space="preserve"> e</w:delText>
        </w:r>
        <w:r w:rsidDel="00F233FA">
          <w:rPr>
            <w:rFonts w:ascii="Helvetica Neue" w:eastAsia="Times New Roman" w:hAnsi="Helvetica Neue" w:cs="Times New Roman"/>
            <w:sz w:val="20"/>
            <w:szCs w:val="20"/>
            <w:lang w:val="en-US" w:eastAsia="en-GB"/>
          </w:rPr>
          <w:delText>ach</w:delText>
        </w:r>
        <w:r w:rsidR="00066D4A" w:rsidRPr="00867B28" w:rsidDel="00F233FA">
          <w:rPr>
            <w:rFonts w:ascii="Helvetica Neue" w:eastAsia="Times New Roman" w:hAnsi="Helvetica Neue" w:cs="Times New Roman"/>
            <w:sz w:val="20"/>
            <w:szCs w:val="20"/>
            <w:lang w:val="en-US" w:eastAsia="en-GB"/>
          </w:rPr>
          <w:delText xml:space="preserve"> paid display impression, </w:delText>
        </w:r>
        <w:r w:rsidDel="00F233FA">
          <w:rPr>
            <w:rFonts w:ascii="Helvetica Neue" w:eastAsia="Times New Roman" w:hAnsi="Helvetica Neue" w:cs="Times New Roman"/>
            <w:sz w:val="20"/>
            <w:szCs w:val="20"/>
            <w:lang w:val="en-US" w:eastAsia="en-GB"/>
          </w:rPr>
          <w:delText>they</w:delText>
        </w:r>
        <w:r w:rsidR="00066D4A" w:rsidRPr="00867B28" w:rsidDel="00F233FA">
          <w:rPr>
            <w:rFonts w:ascii="Helvetica Neue" w:eastAsia="Times New Roman" w:hAnsi="Helvetica Neue" w:cs="Times New Roman"/>
            <w:sz w:val="20"/>
            <w:szCs w:val="20"/>
            <w:lang w:val="en-US" w:eastAsia="en-GB"/>
          </w:rPr>
          <w:delText xml:space="preserve"> provided </w:delText>
        </w:r>
        <w:r w:rsidDel="00F233FA">
          <w:rPr>
            <w:rFonts w:ascii="Helvetica Neue" w:eastAsia="Times New Roman" w:hAnsi="Helvetica Neue" w:cs="Times New Roman"/>
            <w:sz w:val="20"/>
            <w:szCs w:val="20"/>
            <w:lang w:val="en-US" w:eastAsia="en-GB"/>
          </w:rPr>
          <w:delText>a matched</w:delText>
        </w:r>
        <w:r w:rsidR="00066D4A" w:rsidRPr="00867B28" w:rsidDel="00F233FA">
          <w:rPr>
            <w:rFonts w:ascii="Helvetica Neue" w:eastAsia="Times New Roman" w:hAnsi="Helvetica Neue" w:cs="Times New Roman"/>
            <w:sz w:val="20"/>
            <w:szCs w:val="20"/>
            <w:lang w:val="en-US" w:eastAsia="en-GB"/>
          </w:rPr>
          <w:delText xml:space="preserve"> amount to several LGBTQ non-profits.</w:delText>
        </w:r>
        <w:r w:rsidR="00B15295" w:rsidDel="00F233FA">
          <w:rPr>
            <w:rFonts w:ascii="Helvetica Neue" w:eastAsia="Times New Roman" w:hAnsi="Helvetica Neue" w:cs="Times New Roman"/>
            <w:sz w:val="20"/>
            <w:szCs w:val="20"/>
            <w:lang w:val="en-US" w:eastAsia="en-GB"/>
          </w:rPr>
          <w:delText xml:space="preserve"> </w:delText>
        </w:r>
        <w:r w:rsidDel="00F233FA">
          <w:rPr>
            <w:rFonts w:ascii="Helvetica Neue" w:eastAsia="Times New Roman" w:hAnsi="Helvetica Neue" w:cs="Times New Roman"/>
            <w:sz w:val="20"/>
            <w:szCs w:val="20"/>
            <w:lang w:val="en-US" w:eastAsia="en-GB"/>
          </w:rPr>
          <w:delText>This</w:delText>
        </w:r>
        <w:r w:rsidR="00B15295" w:rsidRPr="00867B28" w:rsidDel="00F233FA">
          <w:rPr>
            <w:rFonts w:ascii="Helvetica Neue" w:eastAsia="Times New Roman" w:hAnsi="Helvetica Neue" w:cs="Times New Roman"/>
            <w:b/>
            <w:bCs/>
            <w:sz w:val="20"/>
            <w:szCs w:val="20"/>
            <w:lang w:eastAsia="en-GB"/>
          </w:rPr>
          <w:delText xml:space="preserve"> </w:delText>
        </w:r>
        <w:r w:rsidR="00B15295" w:rsidRPr="00867B28" w:rsidDel="00F233FA">
          <w:rPr>
            <w:rFonts w:ascii="Helvetica Neue" w:eastAsia="Times New Roman" w:hAnsi="Helvetica Neue" w:cs="Times New Roman"/>
            <w:sz w:val="20"/>
            <w:szCs w:val="20"/>
            <w:lang w:val="en-US" w:eastAsia="en-GB"/>
          </w:rPr>
          <w:delText xml:space="preserve">partnership </w:delText>
        </w:r>
        <w:r w:rsidR="00B15295" w:rsidRPr="00867B28" w:rsidDel="00F233FA">
          <w:rPr>
            <w:rFonts w:ascii="Helvetica Neue" w:eastAsia="Times New Roman" w:hAnsi="Helvetica Neue" w:cs="Times New Roman"/>
            <w:sz w:val="20"/>
            <w:szCs w:val="20"/>
            <w:lang w:eastAsia="en-GB"/>
          </w:rPr>
          <w:delText>generated 3MM+ impressions</w:delText>
        </w:r>
        <w:r w:rsidDel="00F233FA">
          <w:rPr>
            <w:rFonts w:ascii="Helvetica Neue" w:eastAsia="Times New Roman" w:hAnsi="Helvetica Neue" w:cs="Times New Roman"/>
            <w:sz w:val="20"/>
            <w:szCs w:val="20"/>
            <w:lang w:eastAsia="en-GB"/>
          </w:rPr>
          <w:delText xml:space="preserve">, </w:delText>
        </w:r>
        <w:r w:rsidR="00B15295" w:rsidRPr="00867B28" w:rsidDel="00F233FA">
          <w:rPr>
            <w:rFonts w:ascii="Helvetica Neue" w:eastAsia="Times New Roman" w:hAnsi="Helvetica Neue" w:cs="Times New Roman"/>
            <w:sz w:val="20"/>
            <w:szCs w:val="20"/>
            <w:lang w:eastAsia="en-GB"/>
          </w:rPr>
          <w:delText>plus 3M</w:delText>
        </w:r>
        <w:r w:rsidDel="00F233FA">
          <w:rPr>
            <w:rFonts w:ascii="Helvetica Neue" w:eastAsia="Times New Roman" w:hAnsi="Helvetica Neue" w:cs="Times New Roman"/>
            <w:sz w:val="20"/>
            <w:szCs w:val="20"/>
            <w:lang w:eastAsia="en-GB"/>
          </w:rPr>
          <w:delText>M</w:delText>
        </w:r>
        <w:r w:rsidR="00B15295" w:rsidRPr="00867B28" w:rsidDel="00F233FA">
          <w:rPr>
            <w:rFonts w:ascii="Helvetica Neue" w:eastAsia="Times New Roman" w:hAnsi="Helvetica Neue" w:cs="Times New Roman"/>
            <w:sz w:val="20"/>
            <w:szCs w:val="20"/>
            <w:lang w:eastAsia="en-GB"/>
          </w:rPr>
          <w:delText xml:space="preserve"> additional impressions to LGBTQIA non-profits.</w:delText>
        </w:r>
      </w:del>
      <w:commentRangeEnd w:id="64"/>
      <w:r w:rsidR="00364317">
        <w:rPr>
          <w:rStyle w:val="CommentReference"/>
        </w:rPr>
        <w:commentReference w:id="64"/>
      </w:r>
    </w:p>
    <w:p w14:paraId="228A4A61" w14:textId="0791593C" w:rsidR="00066D4A" w:rsidRPr="00867B28" w:rsidDel="00484CD5" w:rsidRDefault="00066D4A" w:rsidP="00B15295">
      <w:pPr>
        <w:spacing w:after="0" w:line="240" w:lineRule="auto"/>
        <w:ind w:left="720"/>
        <w:rPr>
          <w:del w:id="67" w:author="Chelsea Joy Arganbright" w:date="2021-04-14T09:01:00Z"/>
          <w:rFonts w:ascii="Helvetica Neue" w:eastAsia="Times New Roman" w:hAnsi="Helvetica Neue" w:cs="Times New Roman"/>
          <w:sz w:val="20"/>
          <w:szCs w:val="20"/>
          <w:lang w:eastAsia="en-GB"/>
        </w:rPr>
      </w:pPr>
    </w:p>
    <w:p w14:paraId="71BE4633" w14:textId="6DA41A33" w:rsidR="00B15295" w:rsidRPr="00867B28" w:rsidDel="00484CD5" w:rsidRDefault="006476D7" w:rsidP="00B15295">
      <w:pPr>
        <w:spacing w:after="0" w:line="240" w:lineRule="auto"/>
        <w:rPr>
          <w:del w:id="68" w:author="Chelsea Joy Arganbright" w:date="2021-04-14T09:01:00Z"/>
          <w:rFonts w:ascii="Helvetica Neue" w:eastAsia="Times New Roman" w:hAnsi="Helvetica Neue" w:cs="Times New Roman"/>
          <w:sz w:val="20"/>
          <w:szCs w:val="20"/>
          <w:lang w:eastAsia="en-GB"/>
        </w:rPr>
      </w:pPr>
      <w:del w:id="69" w:author="Christina Liessem" w:date="2021-04-12T11:12:00Z">
        <w:r w:rsidDel="00F233FA">
          <w:rPr>
            <w:rFonts w:ascii="Helvetica Neue" w:eastAsia="Times New Roman" w:hAnsi="Helvetica Neue" w:cs="Times New Roman"/>
            <w:sz w:val="20"/>
            <w:szCs w:val="20"/>
            <w:lang w:eastAsia="en-GB"/>
          </w:rPr>
          <w:delText>P</w:delText>
        </w:r>
        <w:r w:rsidRPr="00867B28" w:rsidDel="00F233FA">
          <w:rPr>
            <w:rFonts w:ascii="Helvetica Neue" w:eastAsia="Times New Roman" w:hAnsi="Helvetica Neue" w:cs="Times New Roman"/>
            <w:sz w:val="20"/>
            <w:szCs w:val="20"/>
            <w:lang w:eastAsia="en-GB"/>
          </w:rPr>
          <w:delText>romot</w:delText>
        </w:r>
        <w:r w:rsidDel="00F233FA">
          <w:rPr>
            <w:rFonts w:ascii="Helvetica Neue" w:eastAsia="Times New Roman" w:hAnsi="Helvetica Neue" w:cs="Times New Roman"/>
            <w:sz w:val="20"/>
            <w:szCs w:val="20"/>
            <w:lang w:eastAsia="en-GB"/>
          </w:rPr>
          <w:delText>ing</w:delText>
        </w:r>
        <w:r w:rsidRPr="00867B28" w:rsidDel="00F233FA">
          <w:rPr>
            <w:rFonts w:ascii="Helvetica Neue" w:eastAsia="Times New Roman" w:hAnsi="Helvetica Neue" w:cs="Times New Roman"/>
            <w:sz w:val="20"/>
            <w:szCs w:val="20"/>
            <w:lang w:eastAsia="en-GB"/>
          </w:rPr>
          <w:delText xml:space="preserve"> </w:delText>
        </w:r>
      </w:del>
      <w:r w:rsidR="00F233FA">
        <w:rPr>
          <w:rFonts w:ascii="Helvetica Neue" w:eastAsia="Times New Roman" w:hAnsi="Helvetica Neue" w:cs="Times New Roman"/>
          <w:sz w:val="20"/>
          <w:szCs w:val="20"/>
          <w:lang w:eastAsia="en-GB"/>
        </w:rPr>
        <w:t>p</w:t>
      </w:r>
      <w:r w:rsidR="00F233FA" w:rsidRPr="00867B28">
        <w:rPr>
          <w:rFonts w:ascii="Helvetica Neue" w:eastAsia="Times New Roman" w:hAnsi="Helvetica Neue" w:cs="Times New Roman"/>
          <w:sz w:val="20"/>
          <w:szCs w:val="20"/>
          <w:lang w:eastAsia="en-GB"/>
        </w:rPr>
        <w:t>romot</w:t>
      </w:r>
      <w:r w:rsidR="00F233FA">
        <w:rPr>
          <w:rFonts w:ascii="Helvetica Neue" w:eastAsia="Times New Roman" w:hAnsi="Helvetica Neue" w:cs="Times New Roman"/>
          <w:sz w:val="20"/>
          <w:szCs w:val="20"/>
          <w:lang w:eastAsia="en-GB"/>
        </w:rPr>
        <w:t>ing</w:t>
      </w:r>
      <w:r w:rsidR="00F233FA" w:rsidRPr="00867B28">
        <w:rPr>
          <w:rFonts w:ascii="Helvetica Neue" w:eastAsia="Times New Roman" w:hAnsi="Helvetica Neue" w:cs="Times New Roman"/>
          <w:sz w:val="20"/>
          <w:szCs w:val="20"/>
          <w:lang w:eastAsia="en-GB"/>
        </w:rPr>
        <w:t xml:space="preserve"> </w:t>
      </w:r>
      <w:r w:rsidRPr="00867B28">
        <w:rPr>
          <w:rFonts w:ascii="Helvetica Neue" w:eastAsia="Times New Roman" w:hAnsi="Helvetica Neue" w:cs="Times New Roman"/>
          <w:sz w:val="20"/>
          <w:szCs w:val="20"/>
          <w:lang w:eastAsia="en-GB"/>
        </w:rPr>
        <w:t>the show</w:t>
      </w:r>
      <w:r>
        <w:rPr>
          <w:rFonts w:ascii="Helvetica Neue" w:eastAsia="Times New Roman" w:hAnsi="Helvetica Neue" w:cs="Times New Roman"/>
          <w:sz w:val="20"/>
          <w:szCs w:val="20"/>
          <w:lang w:eastAsia="en-GB"/>
        </w:rPr>
        <w:t xml:space="preserve"> on </w:t>
      </w:r>
      <w:r w:rsidRPr="00867B28">
        <w:rPr>
          <w:rFonts w:ascii="Helvetica Neue" w:eastAsia="Times New Roman" w:hAnsi="Helvetica Neue" w:cs="Times New Roman"/>
          <w:b/>
          <w:bCs/>
          <w:sz w:val="20"/>
          <w:szCs w:val="20"/>
          <w:lang w:eastAsia="en-GB"/>
        </w:rPr>
        <w:t>Conde Nast</w:t>
      </w:r>
      <w:r w:rsidRPr="00867B28">
        <w:rPr>
          <w:rFonts w:ascii="Helvetica Neue" w:eastAsia="Times New Roman" w:hAnsi="Helvetica Neue" w:cs="Times New Roman"/>
          <w:sz w:val="20"/>
          <w:szCs w:val="20"/>
          <w:lang w:eastAsia="en-GB"/>
        </w:rPr>
        <w:t xml:space="preserve">’s </w:t>
      </w:r>
      <w:r w:rsidRPr="00867B28">
        <w:rPr>
          <w:rFonts w:ascii="Helvetica Neue" w:eastAsia="Times New Roman" w:hAnsi="Helvetica Neue" w:cs="Times New Roman"/>
          <w:i/>
          <w:iCs/>
          <w:sz w:val="20"/>
          <w:szCs w:val="20"/>
          <w:lang w:eastAsia="en-GB"/>
        </w:rPr>
        <w:t>Them</w:t>
      </w:r>
      <w:r w:rsidRPr="00867B28">
        <w:rPr>
          <w:rFonts w:ascii="Helvetica Neue" w:eastAsia="Times New Roman" w:hAnsi="Helvetica Neue" w:cs="Times New Roman"/>
          <w:sz w:val="20"/>
          <w:szCs w:val="20"/>
          <w:lang w:eastAsia="en-GB"/>
        </w:rPr>
        <w:t xml:space="preserve"> (LGBTQIA brand), </w:t>
      </w:r>
      <w:r w:rsidRPr="00867B28">
        <w:rPr>
          <w:rFonts w:ascii="Helvetica Neue" w:eastAsia="Times New Roman" w:hAnsi="Helvetica Neue" w:cs="Times New Roman"/>
          <w:i/>
          <w:iCs/>
          <w:sz w:val="20"/>
          <w:szCs w:val="20"/>
          <w:lang w:eastAsia="en-GB"/>
        </w:rPr>
        <w:t>Vogue</w:t>
      </w:r>
      <w:r w:rsidRPr="00867B28">
        <w:rPr>
          <w:rFonts w:ascii="Helvetica Neue" w:eastAsia="Times New Roman" w:hAnsi="Helvetica Neue" w:cs="Times New Roman"/>
          <w:sz w:val="20"/>
          <w:szCs w:val="20"/>
          <w:lang w:eastAsia="en-GB"/>
        </w:rPr>
        <w:t xml:space="preserve"> (fashion brand), and </w:t>
      </w:r>
      <w:r w:rsidRPr="00867B28">
        <w:rPr>
          <w:rFonts w:ascii="Helvetica Neue" w:eastAsia="Times New Roman" w:hAnsi="Helvetica Neue" w:cs="Times New Roman"/>
          <w:i/>
          <w:iCs/>
          <w:sz w:val="20"/>
          <w:szCs w:val="20"/>
          <w:lang w:eastAsia="en-GB"/>
        </w:rPr>
        <w:t>Vanity Fair</w:t>
      </w:r>
      <w:r w:rsidRPr="00867B28">
        <w:rPr>
          <w:rFonts w:ascii="Helvetica Neue" w:eastAsia="Times New Roman" w:hAnsi="Helvetica Neue" w:cs="Times New Roman"/>
          <w:sz w:val="20"/>
          <w:szCs w:val="20"/>
          <w:lang w:eastAsia="en-GB"/>
        </w:rPr>
        <w:t xml:space="preserve"> (culture brand</w:t>
      </w:r>
      <w:r>
        <w:rPr>
          <w:rFonts w:ascii="Helvetica Neue" w:eastAsia="Times New Roman" w:hAnsi="Helvetica Neue" w:cs="Times New Roman"/>
          <w:sz w:val="20"/>
          <w:szCs w:val="20"/>
          <w:lang w:eastAsia="en-GB"/>
        </w:rPr>
        <w:t xml:space="preserve">) </w:t>
      </w:r>
      <w:r w:rsidR="00B15295" w:rsidRPr="00867B28">
        <w:rPr>
          <w:rFonts w:ascii="Helvetica Neue" w:eastAsia="Times New Roman" w:hAnsi="Helvetica Neue" w:cs="Times New Roman"/>
          <w:sz w:val="20"/>
          <w:szCs w:val="20"/>
          <w:lang w:eastAsia="en-GB"/>
        </w:rPr>
        <w:t>generated 6.4MM impressions</w:t>
      </w:r>
      <w:r>
        <w:rPr>
          <w:rFonts w:ascii="Helvetica Neue" w:eastAsia="Times New Roman" w:hAnsi="Helvetica Neue" w:cs="Times New Roman"/>
          <w:sz w:val="20"/>
          <w:szCs w:val="20"/>
          <w:lang w:eastAsia="en-GB"/>
        </w:rPr>
        <w:t>,</w:t>
      </w:r>
      <w:r w:rsidR="00B15295" w:rsidRPr="00867B28">
        <w:rPr>
          <w:rFonts w:ascii="Helvetica Neue" w:eastAsia="Times New Roman" w:hAnsi="Helvetica Neue" w:cs="Times New Roman"/>
          <w:sz w:val="20"/>
          <w:szCs w:val="20"/>
          <w:lang w:eastAsia="en-GB"/>
        </w:rPr>
        <w:t xml:space="preserve"> +81% above target (3.5MM impressions)</w:t>
      </w:r>
      <w:r>
        <w:rPr>
          <w:rFonts w:ascii="Helvetica Neue" w:eastAsia="Times New Roman" w:hAnsi="Helvetica Neue" w:cs="Times New Roman"/>
          <w:sz w:val="20"/>
          <w:szCs w:val="20"/>
          <w:lang w:eastAsia="en-GB"/>
        </w:rPr>
        <w:t xml:space="preserve"> </w:t>
      </w:r>
      <w:r w:rsidR="00C21B70">
        <w:rPr>
          <w:rFonts w:ascii="Helvetica Neue" w:eastAsia="Times New Roman" w:hAnsi="Helvetica Neue" w:cs="Times New Roman"/>
          <w:sz w:val="20"/>
          <w:szCs w:val="20"/>
          <w:lang w:eastAsia="en-GB"/>
        </w:rPr>
        <w:t>via</w:t>
      </w:r>
      <w:r>
        <w:rPr>
          <w:rFonts w:ascii="Helvetica Neue" w:eastAsia="Times New Roman" w:hAnsi="Helvetica Neue" w:cs="Times New Roman"/>
          <w:sz w:val="20"/>
          <w:szCs w:val="20"/>
          <w:lang w:eastAsia="en-GB"/>
        </w:rPr>
        <w:t xml:space="preserve"> </w:t>
      </w:r>
      <w:r w:rsidRPr="00867B28">
        <w:rPr>
          <w:rFonts w:ascii="Helvetica Neue" w:eastAsia="Times New Roman" w:hAnsi="Helvetica Neue" w:cs="Times New Roman"/>
          <w:sz w:val="20"/>
          <w:szCs w:val="20"/>
          <w:lang w:eastAsia="en-GB"/>
        </w:rPr>
        <w:t>targeted pre-roll clips on-site, in-feed dark social posts, and editorial banner</w:t>
      </w:r>
      <w:r w:rsidR="00F233FA">
        <w:rPr>
          <w:rFonts w:ascii="Helvetica Neue" w:eastAsia="Times New Roman" w:hAnsi="Helvetica Neue" w:cs="Times New Roman"/>
          <w:sz w:val="20"/>
          <w:szCs w:val="20"/>
          <w:lang w:eastAsia="en-GB"/>
        </w:rPr>
        <w:t xml:space="preserve">s. Social content on NYC- based fashion magazine Paper, which ran interviews from contestants and articles delving into costuming and interviews with nightlife collective </w:t>
      </w:r>
      <w:proofErr w:type="spellStart"/>
      <w:r w:rsidR="00F233FA">
        <w:rPr>
          <w:rFonts w:ascii="Helvetica Neue" w:eastAsia="Times New Roman" w:hAnsi="Helvetica Neue" w:cs="Times New Roman"/>
          <w:sz w:val="20"/>
          <w:szCs w:val="20"/>
          <w:lang w:eastAsia="en-GB"/>
        </w:rPr>
        <w:t>Papi</w:t>
      </w:r>
      <w:proofErr w:type="spellEnd"/>
      <w:r w:rsidR="00F233FA">
        <w:rPr>
          <w:rFonts w:ascii="Helvetica Neue" w:eastAsia="Times New Roman" w:hAnsi="Helvetica Neue" w:cs="Times New Roman"/>
          <w:sz w:val="20"/>
          <w:szCs w:val="20"/>
          <w:lang w:eastAsia="en-GB"/>
        </w:rPr>
        <w:t xml:space="preserve"> Juice, was amplified on their Twitter, Facebook and Instagram. </w:t>
      </w:r>
      <w:del w:id="70" w:author="Christina Liessem" w:date="2021-04-12T11:12:00Z">
        <w:r w:rsidRPr="00867B28" w:rsidDel="00F233FA">
          <w:rPr>
            <w:rFonts w:ascii="Helvetica Neue" w:eastAsia="Times New Roman" w:hAnsi="Helvetica Neue" w:cs="Times New Roman"/>
            <w:sz w:val="20"/>
            <w:szCs w:val="20"/>
            <w:lang w:eastAsia="en-GB"/>
          </w:rPr>
          <w:delText>s</w:delText>
        </w:r>
      </w:del>
      <w:del w:id="71" w:author="Chelsea Joy Arganbright" w:date="2021-04-14T09:02:00Z">
        <w:r w:rsidDel="00484CD5">
          <w:rPr>
            <w:rFonts w:ascii="Helvetica Neue" w:eastAsia="Times New Roman" w:hAnsi="Helvetica Neue" w:cs="Times New Roman"/>
            <w:sz w:val="20"/>
            <w:szCs w:val="20"/>
            <w:lang w:eastAsia="en-GB"/>
          </w:rPr>
          <w:delText>.</w:delText>
        </w:r>
        <w:r w:rsidRPr="00867B28" w:rsidDel="00484CD5">
          <w:rPr>
            <w:rFonts w:ascii="Helvetica Neue" w:eastAsia="Times New Roman" w:hAnsi="Helvetica Neue" w:cs="Times New Roman"/>
            <w:sz w:val="20"/>
            <w:szCs w:val="20"/>
            <w:lang w:eastAsia="en-GB"/>
          </w:rPr>
          <w:delText xml:space="preserve"> </w:delText>
        </w:r>
      </w:del>
    </w:p>
    <w:p w14:paraId="6F24E1E1" w14:textId="2B9803E5" w:rsidR="00066D4A" w:rsidRPr="00867B28" w:rsidDel="00484CD5" w:rsidRDefault="00066D4A" w:rsidP="00B15295">
      <w:pPr>
        <w:spacing w:after="0" w:line="240" w:lineRule="auto"/>
        <w:ind w:left="720"/>
        <w:rPr>
          <w:del w:id="72" w:author="Chelsea Joy Arganbright" w:date="2021-04-14T09:01:00Z"/>
          <w:rFonts w:ascii="Helvetica Neue" w:eastAsia="Times New Roman" w:hAnsi="Helvetica Neue" w:cs="Times New Roman"/>
          <w:sz w:val="20"/>
          <w:szCs w:val="20"/>
          <w:lang w:eastAsia="en-GB"/>
        </w:rPr>
      </w:pPr>
    </w:p>
    <w:p w14:paraId="45203AA9" w14:textId="1F3519E0" w:rsidR="00C21B70" w:rsidRDefault="00066D4A" w:rsidP="00B15295">
      <w:pPr>
        <w:spacing w:after="0" w:line="240" w:lineRule="auto"/>
        <w:rPr>
          <w:rFonts w:ascii="Helvetica Neue" w:eastAsia="Times New Roman" w:hAnsi="Helvetica Neue" w:cs="Times New Roman"/>
          <w:sz w:val="20"/>
          <w:szCs w:val="20"/>
          <w:lang w:eastAsia="en-GB"/>
        </w:rPr>
      </w:pPr>
      <w:del w:id="73" w:author="Christina Liessem" w:date="2021-04-12T11:10:00Z">
        <w:r w:rsidRPr="00867B28" w:rsidDel="00F233FA">
          <w:rPr>
            <w:rFonts w:ascii="Helvetica Neue" w:eastAsia="Times New Roman" w:hAnsi="Helvetica Neue" w:cs="Times New Roman"/>
            <w:sz w:val="20"/>
            <w:szCs w:val="20"/>
            <w:lang w:eastAsia="en-GB"/>
          </w:rPr>
          <w:delText xml:space="preserve">NYC-based fashion magazine </w:delText>
        </w:r>
        <w:r w:rsidRPr="00867B28" w:rsidDel="00F233FA">
          <w:rPr>
            <w:rFonts w:ascii="Helvetica Neue" w:eastAsia="Times New Roman" w:hAnsi="Helvetica Neue" w:cs="Times New Roman"/>
            <w:b/>
            <w:bCs/>
            <w:i/>
            <w:iCs/>
            <w:sz w:val="20"/>
            <w:szCs w:val="20"/>
            <w:lang w:eastAsia="en-GB"/>
          </w:rPr>
          <w:delText>Paper</w:delText>
        </w:r>
        <w:r w:rsidR="006476D7" w:rsidDel="00F233FA">
          <w:rPr>
            <w:rFonts w:ascii="Helvetica Neue" w:eastAsia="Times New Roman" w:hAnsi="Helvetica Neue" w:cs="Times New Roman"/>
            <w:sz w:val="20"/>
            <w:szCs w:val="20"/>
            <w:lang w:eastAsia="en-GB"/>
          </w:rPr>
          <w:delText xml:space="preserve"> showcased </w:delText>
        </w:r>
        <w:r w:rsidRPr="00867B28" w:rsidDel="00F233FA">
          <w:rPr>
            <w:rFonts w:ascii="Helvetica Neue" w:eastAsia="Times New Roman" w:hAnsi="Helvetica Neue" w:cs="Times New Roman"/>
            <w:sz w:val="20"/>
            <w:szCs w:val="20"/>
            <w:lang w:eastAsia="en-GB"/>
          </w:rPr>
          <w:delText xml:space="preserve">8 moving digital covers </w:delText>
        </w:r>
        <w:r w:rsidR="00115534" w:rsidDel="00F233FA">
          <w:rPr>
            <w:rFonts w:ascii="Helvetica Neue" w:eastAsia="Times New Roman" w:hAnsi="Helvetica Neue" w:cs="Times New Roman"/>
            <w:sz w:val="20"/>
            <w:szCs w:val="20"/>
            <w:lang w:eastAsia="en-GB"/>
          </w:rPr>
          <w:delText>with</w:delText>
        </w:r>
        <w:r w:rsidRPr="00867B28" w:rsidDel="00F233FA">
          <w:rPr>
            <w:rFonts w:ascii="Helvetica Neue" w:eastAsia="Times New Roman" w:hAnsi="Helvetica Neue" w:cs="Times New Roman"/>
            <w:sz w:val="20"/>
            <w:szCs w:val="20"/>
            <w:lang w:eastAsia="en-GB"/>
          </w:rPr>
          <w:delText xml:space="preserve"> interviews </w:delText>
        </w:r>
        <w:r w:rsidR="00115534" w:rsidDel="00F233FA">
          <w:rPr>
            <w:rFonts w:ascii="Helvetica Neue" w:eastAsia="Times New Roman" w:hAnsi="Helvetica Neue" w:cs="Times New Roman"/>
            <w:sz w:val="20"/>
            <w:szCs w:val="20"/>
            <w:lang w:eastAsia="en-GB"/>
          </w:rPr>
          <w:delText xml:space="preserve">from </w:delText>
        </w:r>
        <w:r w:rsidRPr="00867B28" w:rsidDel="00F233FA">
          <w:rPr>
            <w:rFonts w:ascii="Helvetica Neue" w:eastAsia="Times New Roman" w:hAnsi="Helvetica Neue" w:cs="Times New Roman"/>
            <w:sz w:val="20"/>
            <w:szCs w:val="20"/>
            <w:lang w:eastAsia="en-GB"/>
          </w:rPr>
          <w:delText xml:space="preserve">contestants and </w:delText>
        </w:r>
        <w:r w:rsidR="006476D7" w:rsidDel="00F233FA">
          <w:rPr>
            <w:rFonts w:ascii="Helvetica Neue" w:eastAsia="Times New Roman" w:hAnsi="Helvetica Neue" w:cs="Times New Roman"/>
            <w:sz w:val="20"/>
            <w:szCs w:val="20"/>
            <w:lang w:eastAsia="en-GB"/>
          </w:rPr>
          <w:delText xml:space="preserve">two </w:delText>
        </w:r>
        <w:r w:rsidRPr="00867B28" w:rsidDel="00F233FA">
          <w:rPr>
            <w:rFonts w:ascii="Helvetica Neue" w:eastAsia="Times New Roman" w:hAnsi="Helvetica Neue" w:cs="Times New Roman"/>
            <w:sz w:val="20"/>
            <w:szCs w:val="20"/>
            <w:lang w:eastAsia="en-GB"/>
          </w:rPr>
          <w:delText xml:space="preserve">custom articles </w:delText>
        </w:r>
        <w:r w:rsidR="00C21B70" w:rsidDel="00F233FA">
          <w:rPr>
            <w:rFonts w:ascii="Helvetica Neue" w:eastAsia="Times New Roman" w:hAnsi="Helvetica Neue" w:cs="Times New Roman"/>
            <w:sz w:val="20"/>
            <w:szCs w:val="20"/>
            <w:lang w:eastAsia="en-GB"/>
          </w:rPr>
          <w:delText>delving into costuming and</w:delText>
        </w:r>
        <w:r w:rsidRPr="00867B28" w:rsidDel="00F233FA">
          <w:rPr>
            <w:rFonts w:ascii="Helvetica Neue" w:eastAsia="Times New Roman" w:hAnsi="Helvetica Neue" w:cs="Times New Roman"/>
            <w:sz w:val="20"/>
            <w:szCs w:val="20"/>
            <w:lang w:eastAsia="en-GB"/>
          </w:rPr>
          <w:delText xml:space="preserve"> interviews with nightlife collective Papi Juice. We amplified content on </w:delText>
        </w:r>
        <w:r w:rsidRPr="00867B28" w:rsidDel="00F233FA">
          <w:rPr>
            <w:rFonts w:ascii="Helvetica Neue" w:eastAsia="Times New Roman" w:hAnsi="Helvetica Neue" w:cs="Times New Roman"/>
            <w:i/>
            <w:iCs/>
            <w:sz w:val="20"/>
            <w:szCs w:val="20"/>
            <w:lang w:eastAsia="en-GB"/>
          </w:rPr>
          <w:delText>Paper</w:delText>
        </w:r>
        <w:r w:rsidRPr="00867B28" w:rsidDel="00F233FA">
          <w:rPr>
            <w:rFonts w:ascii="Helvetica Neue" w:eastAsia="Times New Roman" w:hAnsi="Helvetica Neue" w:cs="Times New Roman"/>
            <w:sz w:val="20"/>
            <w:szCs w:val="20"/>
            <w:lang w:eastAsia="en-GB"/>
          </w:rPr>
          <w:delText>’s Twitter, Facebook, and Instagram</w:delText>
        </w:r>
      </w:del>
      <w:del w:id="74" w:author="Chelsea Joy Arganbright" w:date="2021-04-14T09:01:00Z">
        <w:r w:rsidRPr="00867B28" w:rsidDel="00484CD5">
          <w:rPr>
            <w:rFonts w:ascii="Helvetica Neue" w:eastAsia="Times New Roman" w:hAnsi="Helvetica Neue" w:cs="Times New Roman"/>
            <w:sz w:val="20"/>
            <w:szCs w:val="20"/>
            <w:lang w:eastAsia="en-GB"/>
          </w:rPr>
          <w:delText>.</w:delText>
        </w:r>
        <w:r w:rsidR="00B15295" w:rsidDel="00484CD5">
          <w:rPr>
            <w:rFonts w:ascii="Helvetica Neue" w:eastAsia="Times New Roman" w:hAnsi="Helvetica Neue" w:cs="Times New Roman"/>
            <w:sz w:val="20"/>
            <w:szCs w:val="20"/>
            <w:lang w:eastAsia="en-GB"/>
          </w:rPr>
          <w:delText xml:space="preserve"> </w:delText>
        </w:r>
      </w:del>
    </w:p>
    <w:p w14:paraId="77718D1B" w14:textId="77777777" w:rsidR="00C21B70" w:rsidRDefault="00C21B70" w:rsidP="00B15295">
      <w:pPr>
        <w:spacing w:after="0" w:line="240" w:lineRule="auto"/>
        <w:rPr>
          <w:rFonts w:ascii="Helvetica Neue" w:eastAsia="Times New Roman" w:hAnsi="Helvetica Neue" w:cs="Times New Roman"/>
          <w:sz w:val="20"/>
          <w:szCs w:val="20"/>
          <w:lang w:eastAsia="en-GB"/>
        </w:rPr>
      </w:pPr>
    </w:p>
    <w:p w14:paraId="36517FE7" w14:textId="21475178" w:rsidR="00867B28" w:rsidRPr="00867B28" w:rsidRDefault="00867B28" w:rsidP="00B15295">
      <w:pPr>
        <w:spacing w:after="0" w:line="240" w:lineRule="auto"/>
        <w:rPr>
          <w:rFonts w:ascii="Helvetica Neue" w:eastAsia="Times New Roman" w:hAnsi="Helvetica Neue" w:cs="Times New Roman"/>
          <w:sz w:val="20"/>
          <w:szCs w:val="20"/>
          <w:lang w:eastAsia="en-GB"/>
        </w:rPr>
      </w:pPr>
      <w:del w:id="75" w:author="Christina Liessem" w:date="2021-04-12T11:14:00Z">
        <w:r w:rsidRPr="00867B28" w:rsidDel="00F233FA">
          <w:rPr>
            <w:rFonts w:ascii="Helvetica Neue" w:eastAsia="Times New Roman" w:hAnsi="Helvetica Neue" w:cs="Times New Roman"/>
            <w:sz w:val="20"/>
            <w:szCs w:val="20"/>
            <w:lang w:eastAsia="en-GB"/>
          </w:rPr>
          <w:delText xml:space="preserve">Digital covers and articles on </w:delText>
        </w:r>
        <w:r w:rsidRPr="00867B28" w:rsidDel="00F233FA">
          <w:rPr>
            <w:rFonts w:ascii="Helvetica Neue" w:eastAsia="Times New Roman" w:hAnsi="Helvetica Neue" w:cs="Times New Roman"/>
            <w:i/>
            <w:iCs/>
            <w:sz w:val="20"/>
            <w:szCs w:val="20"/>
            <w:lang w:eastAsia="en-GB"/>
          </w:rPr>
          <w:delText xml:space="preserve">Paper.com </w:delText>
        </w:r>
        <w:r w:rsidR="00C21B70" w:rsidDel="00F233FA">
          <w:rPr>
            <w:rFonts w:ascii="Helvetica Neue" w:eastAsia="Times New Roman" w:hAnsi="Helvetica Neue" w:cs="Times New Roman"/>
            <w:sz w:val="20"/>
            <w:szCs w:val="20"/>
            <w:lang w:eastAsia="en-GB"/>
          </w:rPr>
          <w:delText>had</w:delText>
        </w:r>
        <w:r w:rsidRPr="00867B28" w:rsidDel="00F233FA">
          <w:rPr>
            <w:rFonts w:ascii="Helvetica Neue" w:eastAsia="Times New Roman" w:hAnsi="Helvetica Neue" w:cs="Times New Roman"/>
            <w:sz w:val="20"/>
            <w:szCs w:val="20"/>
            <w:lang w:eastAsia="en-GB"/>
          </w:rPr>
          <w:delText xml:space="preserve"> 451k </w:delText>
        </w:r>
        <w:r w:rsidR="00C21B70" w:rsidDel="00F233FA">
          <w:rPr>
            <w:rFonts w:ascii="Helvetica Neue" w:eastAsia="Times New Roman" w:hAnsi="Helvetica Neue" w:cs="Times New Roman"/>
            <w:sz w:val="20"/>
            <w:szCs w:val="20"/>
            <w:lang w:eastAsia="en-GB"/>
          </w:rPr>
          <w:delText>views</w:delText>
        </w:r>
        <w:r w:rsidRPr="00867B28" w:rsidDel="00F233FA">
          <w:rPr>
            <w:rFonts w:ascii="Helvetica Neue" w:eastAsia="Times New Roman" w:hAnsi="Helvetica Neue" w:cs="Times New Roman"/>
            <w:sz w:val="20"/>
            <w:szCs w:val="20"/>
            <w:lang w:eastAsia="en-GB"/>
          </w:rPr>
          <w:delText xml:space="preserve"> – </w:delText>
        </w:r>
        <w:r w:rsidR="00C21B70" w:rsidDel="00F233FA">
          <w:rPr>
            <w:rFonts w:ascii="Helvetica Neue" w:eastAsia="Times New Roman" w:hAnsi="Helvetica Neue" w:cs="Times New Roman"/>
            <w:sz w:val="20"/>
            <w:szCs w:val="20"/>
            <w:lang w:eastAsia="en-GB"/>
          </w:rPr>
          <w:delText>surpassing</w:delText>
        </w:r>
        <w:r w:rsidRPr="00867B28" w:rsidDel="00F233FA">
          <w:rPr>
            <w:rFonts w:ascii="Helvetica Neue" w:eastAsia="Times New Roman" w:hAnsi="Helvetica Neue" w:cs="Times New Roman"/>
            <w:sz w:val="20"/>
            <w:szCs w:val="20"/>
            <w:lang w:eastAsia="en-GB"/>
          </w:rPr>
          <w:delText xml:space="preserve"> benchmarks of 15k (+2906%).</w:delText>
        </w:r>
      </w:del>
      <w:r w:rsidR="00B15295">
        <w:rPr>
          <w:rFonts w:ascii="Helvetica Neue" w:eastAsia="Times New Roman" w:hAnsi="Helvetica Neue" w:cs="Times New Roman"/>
          <w:sz w:val="20"/>
          <w:szCs w:val="20"/>
          <w:lang w:eastAsia="en-GB"/>
        </w:rPr>
        <w:t xml:space="preserve"> </w:t>
      </w:r>
      <w:r w:rsidRPr="00867B28">
        <w:rPr>
          <w:rFonts w:ascii="Helvetica Neue" w:eastAsia="Times New Roman" w:hAnsi="Helvetica Neue" w:cs="Times New Roman"/>
          <w:i/>
          <w:iCs/>
          <w:sz w:val="20"/>
          <w:szCs w:val="20"/>
          <w:lang w:eastAsia="en-GB"/>
        </w:rPr>
        <w:t>Paper</w:t>
      </w:r>
      <w:r w:rsidRPr="00867B28">
        <w:rPr>
          <w:rFonts w:ascii="Helvetica Neue" w:eastAsia="Times New Roman" w:hAnsi="Helvetica Neue" w:cs="Times New Roman"/>
          <w:sz w:val="20"/>
          <w:szCs w:val="20"/>
          <w:lang w:eastAsia="en-GB"/>
        </w:rPr>
        <w:t xml:space="preserve"> social content generated 3MM impressions (above 1.9MM target impressions), generating 43K clicks, and 428K video views.</w:t>
      </w:r>
      <w:r w:rsidR="00115534">
        <w:rPr>
          <w:rFonts w:ascii="Helvetica Neue" w:eastAsia="Times New Roman" w:hAnsi="Helvetica Neue" w:cs="Times New Roman"/>
          <w:sz w:val="20"/>
          <w:szCs w:val="20"/>
          <w:lang w:eastAsia="en-GB"/>
        </w:rPr>
        <w:t xml:space="preserve"> </w:t>
      </w:r>
      <w:r w:rsidRPr="00867B28">
        <w:rPr>
          <w:rFonts w:ascii="Helvetica Neue" w:eastAsia="Times New Roman" w:hAnsi="Helvetica Neue" w:cs="Times New Roman"/>
          <w:sz w:val="20"/>
          <w:szCs w:val="20"/>
          <w:lang w:eastAsia="en-GB"/>
        </w:rPr>
        <w:t>Videos on these sites were viewed 925K times</w:t>
      </w:r>
      <w:r w:rsidR="00115534">
        <w:rPr>
          <w:rFonts w:ascii="Helvetica Neue" w:eastAsia="Times New Roman" w:hAnsi="Helvetica Neue" w:cs="Times New Roman"/>
          <w:sz w:val="20"/>
          <w:szCs w:val="20"/>
          <w:lang w:eastAsia="en-GB"/>
        </w:rPr>
        <w:t xml:space="preserve">, </w:t>
      </w:r>
      <w:r w:rsidRPr="00867B28">
        <w:rPr>
          <w:rFonts w:ascii="Helvetica Neue" w:eastAsia="Times New Roman" w:hAnsi="Helvetica Neue" w:cs="Times New Roman"/>
          <w:sz w:val="20"/>
          <w:szCs w:val="20"/>
          <w:lang w:eastAsia="en-GB"/>
        </w:rPr>
        <w:t xml:space="preserve">+270% over target (250k views). </w:t>
      </w:r>
    </w:p>
    <w:p w14:paraId="6FA488D9" w14:textId="77777777" w:rsidR="00867B28" w:rsidRPr="00867B28" w:rsidRDefault="00867B28" w:rsidP="00867B28">
      <w:pPr>
        <w:spacing w:after="0" w:line="240" w:lineRule="auto"/>
        <w:rPr>
          <w:rFonts w:ascii="Helvetica Neue" w:eastAsia="Times New Roman" w:hAnsi="Helvetica Neue" w:cs="Times New Roman"/>
          <w:sz w:val="20"/>
          <w:szCs w:val="20"/>
          <w:lang w:eastAsia="en-GB"/>
        </w:rPr>
      </w:pPr>
    </w:p>
    <w:p w14:paraId="1622D50F" w14:textId="73B3B5A6" w:rsidR="00867B28" w:rsidRPr="00867B28" w:rsidDel="00F233FA" w:rsidRDefault="00867B28" w:rsidP="00B15295">
      <w:pPr>
        <w:spacing w:after="0" w:line="240" w:lineRule="auto"/>
        <w:rPr>
          <w:del w:id="76" w:author="Christina Liessem" w:date="2021-04-12T11:17:00Z"/>
          <w:rFonts w:ascii="Helvetica Neue" w:eastAsia="Times New Roman" w:hAnsi="Helvetica Neue" w:cs="Times New Roman"/>
          <w:sz w:val="20"/>
          <w:szCs w:val="20"/>
          <w:lang w:eastAsia="en-GB"/>
        </w:rPr>
      </w:pPr>
      <w:del w:id="77" w:author="Christina Liessem" w:date="2021-04-12T11:17:00Z">
        <w:r w:rsidRPr="00867B28" w:rsidDel="00F233FA">
          <w:rPr>
            <w:rFonts w:ascii="Helvetica Neue" w:eastAsia="Times New Roman" w:hAnsi="Helvetica Neue" w:cs="Times New Roman"/>
            <w:sz w:val="20"/>
            <w:szCs w:val="20"/>
            <w:lang w:eastAsia="en-GB"/>
          </w:rPr>
          <w:delText>Clicks hit 38K</w:delText>
        </w:r>
        <w:r w:rsidR="00115534" w:rsidDel="00F233FA">
          <w:rPr>
            <w:rFonts w:ascii="Helvetica Neue" w:eastAsia="Times New Roman" w:hAnsi="Helvetica Neue" w:cs="Times New Roman"/>
            <w:sz w:val="20"/>
            <w:szCs w:val="20"/>
            <w:lang w:eastAsia="en-GB"/>
          </w:rPr>
          <w:delText>,</w:delText>
        </w:r>
        <w:r w:rsidRPr="00867B28" w:rsidDel="00F233FA">
          <w:rPr>
            <w:rFonts w:ascii="Helvetica Neue" w:eastAsia="Times New Roman" w:hAnsi="Helvetica Neue" w:cs="Times New Roman"/>
            <w:sz w:val="20"/>
            <w:szCs w:val="20"/>
            <w:lang w:eastAsia="en-GB"/>
          </w:rPr>
          <w:delText xml:space="preserve"> +38% above target of 27.5K (1.37% CTR</w:delText>
        </w:r>
        <w:r w:rsidR="00115534" w:rsidDel="00F233FA">
          <w:rPr>
            <w:rFonts w:ascii="Helvetica Neue" w:eastAsia="Times New Roman" w:hAnsi="Helvetica Neue" w:cs="Times New Roman"/>
            <w:sz w:val="20"/>
            <w:szCs w:val="20"/>
            <w:lang w:eastAsia="en-GB"/>
          </w:rPr>
          <w:delText>,</w:delText>
        </w:r>
        <w:r w:rsidRPr="00867B28" w:rsidDel="00F233FA">
          <w:rPr>
            <w:rFonts w:ascii="Helvetica Neue" w:eastAsia="Times New Roman" w:hAnsi="Helvetica Neue" w:cs="Times New Roman"/>
            <w:sz w:val="20"/>
            <w:szCs w:val="20"/>
            <w:lang w:eastAsia="en-GB"/>
          </w:rPr>
          <w:delText xml:space="preserve"> +251% above benchmarks).</w:delText>
        </w:r>
      </w:del>
    </w:p>
    <w:p w14:paraId="51546D66" w14:textId="77777777" w:rsidR="00867B28" w:rsidRPr="00867B28" w:rsidDel="00484CD5" w:rsidRDefault="00867B28" w:rsidP="00867B28">
      <w:pPr>
        <w:spacing w:after="0" w:line="240" w:lineRule="auto"/>
        <w:rPr>
          <w:del w:id="78" w:author="Chelsea Joy Arganbright" w:date="2021-04-14T09:02:00Z"/>
          <w:rFonts w:ascii="Helvetica Neue" w:eastAsia="Times New Roman" w:hAnsi="Helvetica Neue" w:cs="Times New Roman"/>
          <w:sz w:val="20"/>
          <w:szCs w:val="20"/>
          <w:lang w:eastAsia="en-GB"/>
        </w:rPr>
      </w:pPr>
    </w:p>
    <w:p w14:paraId="27580DC8" w14:textId="77777777" w:rsidR="00867B28" w:rsidRPr="00867B28" w:rsidDel="00484CD5" w:rsidRDefault="00867B28" w:rsidP="00867B28">
      <w:pPr>
        <w:spacing w:after="0" w:line="240" w:lineRule="auto"/>
        <w:rPr>
          <w:del w:id="79" w:author="Chelsea Joy Arganbright" w:date="2021-04-14T09:02:00Z"/>
          <w:rFonts w:ascii="Helvetica Neue" w:eastAsia="Times New Roman" w:hAnsi="Helvetica Neue" w:cs="Times New Roman"/>
          <w:sz w:val="20"/>
          <w:szCs w:val="20"/>
          <w:lang w:eastAsia="en-GB"/>
        </w:rPr>
      </w:pPr>
    </w:p>
    <w:p w14:paraId="78158C2B" w14:textId="7DE3D6E2" w:rsidR="00867B28" w:rsidRDefault="00867B28" w:rsidP="00867B28">
      <w:pPr>
        <w:spacing w:after="0" w:line="240" w:lineRule="auto"/>
        <w:rPr>
          <w:rFonts w:ascii="Helvetica Neue" w:eastAsia="Times New Roman" w:hAnsi="Helvetica Neue" w:cs="Times New Roman"/>
          <w:sz w:val="20"/>
          <w:szCs w:val="20"/>
          <w:lang w:eastAsia="en-GB"/>
        </w:rPr>
      </w:pPr>
      <w:r w:rsidRPr="00867B28">
        <w:rPr>
          <w:rFonts w:ascii="Helvetica Neue" w:eastAsia="Times New Roman" w:hAnsi="Helvetica Neue" w:cs="Times New Roman"/>
          <w:sz w:val="20"/>
          <w:szCs w:val="20"/>
          <w:lang w:eastAsia="en-GB"/>
        </w:rPr>
        <w:t xml:space="preserve">HBO Max brand awareness increased </w:t>
      </w:r>
      <w:r w:rsidR="00C21B70">
        <w:rPr>
          <w:rFonts w:ascii="Helvetica Neue" w:eastAsia="Times New Roman" w:hAnsi="Helvetica Neue" w:cs="Times New Roman"/>
          <w:sz w:val="20"/>
          <w:szCs w:val="20"/>
          <w:lang w:eastAsia="en-GB"/>
        </w:rPr>
        <w:t>by</w:t>
      </w:r>
      <w:r w:rsidR="00115534">
        <w:rPr>
          <w:rFonts w:ascii="Helvetica Neue" w:eastAsia="Times New Roman" w:hAnsi="Helvetica Neue" w:cs="Times New Roman"/>
          <w:sz w:val="20"/>
          <w:szCs w:val="20"/>
          <w:lang w:eastAsia="en-GB"/>
        </w:rPr>
        <w:t xml:space="preserve"> </w:t>
      </w:r>
      <w:r w:rsidRPr="00867B28">
        <w:rPr>
          <w:rFonts w:ascii="Helvetica Neue" w:eastAsia="Times New Roman" w:hAnsi="Helvetica Neue" w:cs="Times New Roman"/>
          <w:sz w:val="20"/>
          <w:szCs w:val="20"/>
          <w:lang w:eastAsia="en-GB"/>
        </w:rPr>
        <w:t>+3.5%</w:t>
      </w:r>
      <w:r w:rsidR="00115534">
        <w:rPr>
          <w:rFonts w:ascii="Helvetica Neue" w:eastAsia="Times New Roman" w:hAnsi="Helvetica Neue" w:cs="Times New Roman"/>
          <w:sz w:val="20"/>
          <w:szCs w:val="20"/>
          <w:lang w:eastAsia="en-GB"/>
        </w:rPr>
        <w:t xml:space="preserve"> </w:t>
      </w:r>
      <w:r w:rsidR="00C21B70">
        <w:rPr>
          <w:rFonts w:ascii="Helvetica Neue" w:eastAsia="Times New Roman" w:hAnsi="Helvetica Neue" w:cs="Times New Roman"/>
          <w:sz w:val="20"/>
          <w:szCs w:val="20"/>
          <w:lang w:eastAsia="en-GB"/>
        </w:rPr>
        <w:t>and</w:t>
      </w:r>
      <w:r w:rsidR="00115534">
        <w:rPr>
          <w:rFonts w:ascii="Helvetica Neue" w:eastAsia="Times New Roman" w:hAnsi="Helvetica Neue" w:cs="Times New Roman"/>
          <w:sz w:val="20"/>
          <w:szCs w:val="20"/>
          <w:lang w:eastAsia="en-GB"/>
        </w:rPr>
        <w:t xml:space="preserve"> </w:t>
      </w:r>
      <w:r w:rsidRPr="00867B28">
        <w:rPr>
          <w:rFonts w:ascii="Helvetica Neue" w:eastAsia="Times New Roman" w:hAnsi="Helvetica Neue" w:cs="Times New Roman"/>
          <w:sz w:val="20"/>
          <w:szCs w:val="20"/>
          <w:lang w:eastAsia="en-GB"/>
        </w:rPr>
        <w:t>positive association with the platform</w:t>
      </w:r>
      <w:r w:rsidR="00115534">
        <w:rPr>
          <w:rFonts w:ascii="Helvetica Neue" w:eastAsia="Times New Roman" w:hAnsi="Helvetica Neue" w:cs="Times New Roman"/>
          <w:sz w:val="20"/>
          <w:szCs w:val="20"/>
          <w:lang w:eastAsia="en-GB"/>
        </w:rPr>
        <w:t xml:space="preserve"> </w:t>
      </w:r>
      <w:r w:rsidRPr="00867B28">
        <w:rPr>
          <w:rFonts w:ascii="Helvetica Neue" w:eastAsia="Times New Roman" w:hAnsi="Helvetica Neue" w:cs="Times New Roman"/>
          <w:sz w:val="20"/>
          <w:szCs w:val="20"/>
          <w:lang w:eastAsia="en-GB"/>
        </w:rPr>
        <w:t xml:space="preserve">increased +6.3%, </w:t>
      </w:r>
      <w:r w:rsidR="00115534">
        <w:rPr>
          <w:rFonts w:ascii="Helvetica Neue" w:eastAsia="Times New Roman" w:hAnsi="Helvetica Neue" w:cs="Times New Roman"/>
          <w:sz w:val="20"/>
          <w:szCs w:val="20"/>
          <w:lang w:eastAsia="en-GB"/>
        </w:rPr>
        <w:t>w</w:t>
      </w:r>
      <w:r w:rsidR="00C21B70">
        <w:rPr>
          <w:rFonts w:ascii="Helvetica Neue" w:eastAsia="Times New Roman" w:hAnsi="Helvetica Neue" w:cs="Times New Roman"/>
          <w:sz w:val="20"/>
          <w:szCs w:val="20"/>
          <w:lang w:eastAsia="en-GB"/>
        </w:rPr>
        <w:t>hile</w:t>
      </w:r>
      <w:r w:rsidRPr="00867B28">
        <w:rPr>
          <w:rFonts w:ascii="Helvetica Neue" w:eastAsia="Times New Roman" w:hAnsi="Helvetica Neue" w:cs="Times New Roman"/>
          <w:sz w:val="20"/>
          <w:szCs w:val="20"/>
          <w:lang w:eastAsia="en-GB"/>
        </w:rPr>
        <w:t xml:space="preserve"> intent to watch </w:t>
      </w:r>
      <w:r w:rsidR="00115534">
        <w:rPr>
          <w:rFonts w:ascii="Helvetica Neue" w:eastAsia="Times New Roman" w:hAnsi="Helvetica Neue" w:cs="Times New Roman"/>
          <w:sz w:val="20"/>
          <w:szCs w:val="20"/>
          <w:lang w:eastAsia="en-GB"/>
        </w:rPr>
        <w:t>increased</w:t>
      </w:r>
      <w:r w:rsidR="00C21B70">
        <w:rPr>
          <w:rFonts w:ascii="Helvetica Neue" w:eastAsia="Times New Roman" w:hAnsi="Helvetica Neue" w:cs="Times New Roman"/>
          <w:sz w:val="20"/>
          <w:szCs w:val="20"/>
          <w:lang w:eastAsia="en-GB"/>
        </w:rPr>
        <w:t xml:space="preserve"> by</w:t>
      </w:r>
      <w:r w:rsidRPr="00867B28">
        <w:rPr>
          <w:rFonts w:ascii="Helvetica Neue" w:eastAsia="Times New Roman" w:hAnsi="Helvetica Neue" w:cs="Times New Roman"/>
          <w:sz w:val="20"/>
          <w:szCs w:val="20"/>
          <w:lang w:eastAsia="en-GB"/>
        </w:rPr>
        <w:t xml:space="preserve"> +7.1%.</w:t>
      </w:r>
    </w:p>
    <w:p w14:paraId="672F1206" w14:textId="7B4189DA" w:rsidR="006476D7" w:rsidRDefault="006476D7" w:rsidP="00867B28">
      <w:pPr>
        <w:spacing w:after="0" w:line="240" w:lineRule="auto"/>
        <w:rPr>
          <w:ins w:id="80" w:author="Christina Liessem" w:date="2021-04-12T11:17:00Z"/>
          <w:rFonts w:ascii="Helvetica Neue" w:eastAsia="Times New Roman" w:hAnsi="Helvetica Neue" w:cs="Times New Roman"/>
          <w:sz w:val="20"/>
          <w:szCs w:val="20"/>
          <w:lang w:val="en-US" w:eastAsia="en-GB"/>
        </w:rPr>
      </w:pPr>
    </w:p>
    <w:p w14:paraId="2010DD6D" w14:textId="52EC9BA6" w:rsidR="00F233FA" w:rsidRPr="00867B28" w:rsidRDefault="00F233FA" w:rsidP="00F233FA">
      <w:pPr>
        <w:spacing w:after="0" w:line="240" w:lineRule="auto"/>
        <w:rPr>
          <w:rFonts w:ascii="Helvetica Neue" w:eastAsia="Times New Roman" w:hAnsi="Helvetica Neue" w:cs="Times New Roman"/>
          <w:sz w:val="20"/>
          <w:szCs w:val="20"/>
          <w:lang w:eastAsia="en-GB"/>
        </w:rPr>
      </w:pPr>
      <w:r w:rsidRPr="00867B28">
        <w:rPr>
          <w:rFonts w:ascii="Helvetica Neue" w:eastAsia="Times New Roman" w:hAnsi="Helvetica Neue" w:cs="Times New Roman"/>
          <w:sz w:val="20"/>
          <w:szCs w:val="20"/>
          <w:lang w:val="en-US" w:eastAsia="en-GB"/>
        </w:rPr>
        <w:t>Significantly, t</w:t>
      </w:r>
      <w:r w:rsidRPr="00867B28">
        <w:rPr>
          <w:rFonts w:ascii="Helvetica Neue" w:eastAsia="Times New Roman" w:hAnsi="Helvetica Neue" w:cs="Times New Roman"/>
          <w:sz w:val="20"/>
          <w:szCs w:val="20"/>
          <w:lang w:eastAsia="en-GB"/>
        </w:rPr>
        <w:t>he show</w:t>
      </w:r>
      <w:r>
        <w:rPr>
          <w:rFonts w:ascii="Helvetica Neue" w:eastAsia="Times New Roman" w:hAnsi="Helvetica Neue" w:cs="Times New Roman"/>
          <w:sz w:val="20"/>
          <w:szCs w:val="20"/>
          <w:lang w:eastAsia="en-GB"/>
        </w:rPr>
        <w:t xml:space="preserve"> was so successful that it</w:t>
      </w:r>
      <w:r w:rsidRPr="00867B28">
        <w:rPr>
          <w:rFonts w:ascii="Helvetica Neue" w:eastAsia="Times New Roman" w:hAnsi="Helvetica Neue" w:cs="Times New Roman"/>
          <w:sz w:val="20"/>
          <w:szCs w:val="20"/>
          <w:lang w:eastAsia="en-GB"/>
        </w:rPr>
        <w:t xml:space="preserve"> </w:t>
      </w:r>
      <w:r>
        <w:rPr>
          <w:rFonts w:ascii="Helvetica Neue" w:eastAsia="Times New Roman" w:hAnsi="Helvetica Neue" w:cs="Times New Roman"/>
          <w:sz w:val="20"/>
          <w:szCs w:val="20"/>
          <w:lang w:eastAsia="en-GB"/>
        </w:rPr>
        <w:t>is</w:t>
      </w:r>
      <w:r w:rsidRPr="00867B28">
        <w:rPr>
          <w:rFonts w:ascii="Helvetica Neue" w:eastAsia="Times New Roman" w:hAnsi="Helvetica Neue" w:cs="Times New Roman"/>
          <w:sz w:val="20"/>
          <w:szCs w:val="20"/>
          <w:lang w:eastAsia="en-GB"/>
        </w:rPr>
        <w:t xml:space="preserve"> renewed for a second season.</w:t>
      </w:r>
    </w:p>
    <w:p w14:paraId="1C52659C" w14:textId="77777777" w:rsidR="00F233FA" w:rsidRPr="00867B28" w:rsidRDefault="00F233FA" w:rsidP="00867B28">
      <w:pPr>
        <w:spacing w:after="0" w:line="240" w:lineRule="auto"/>
        <w:rPr>
          <w:rFonts w:ascii="Helvetica Neue" w:eastAsia="Times New Roman" w:hAnsi="Helvetica Neue" w:cs="Times New Roman"/>
          <w:sz w:val="20"/>
          <w:szCs w:val="20"/>
          <w:lang w:val="en-US" w:eastAsia="en-GB"/>
        </w:rPr>
      </w:pPr>
    </w:p>
    <w:p w14:paraId="37F0F1F9" w14:textId="628CB56D" w:rsidR="00867B28" w:rsidRDefault="00867B28" w:rsidP="00D97128">
      <w:pPr>
        <w:spacing w:after="0" w:line="240" w:lineRule="auto"/>
        <w:rPr>
          <w:rFonts w:ascii="Helvetica Neue" w:eastAsia="Times New Roman" w:hAnsi="Helvetica Neue" w:cs="Times New Roman"/>
          <w:sz w:val="20"/>
          <w:szCs w:val="20"/>
          <w:lang w:eastAsia="en-GB"/>
        </w:rPr>
      </w:pPr>
    </w:p>
    <w:p w14:paraId="38334A1F" w14:textId="71249AFF" w:rsidR="00C21B70" w:rsidRDefault="006476D7" w:rsidP="00C21B70">
      <w:pPr>
        <w:pStyle w:val="ListParagraph"/>
        <w:spacing w:after="0" w:line="240" w:lineRule="auto"/>
        <w:rPr>
          <w:rFonts w:ascii="Helvetica Neue" w:eastAsia="Times New Roman" w:hAnsi="Helvetica Neue" w:cs="Times New Roman"/>
          <w:sz w:val="20"/>
          <w:szCs w:val="20"/>
          <w:lang w:eastAsia="en-GB"/>
        </w:rPr>
      </w:pPr>
      <w:r>
        <w:rPr>
          <w:rFonts w:ascii="Helvetica Neue" w:eastAsia="Times New Roman" w:hAnsi="Helvetica Neue" w:cs="Times New Roman"/>
          <w:sz w:val="20"/>
          <w:szCs w:val="20"/>
          <w:lang w:eastAsia="en-GB"/>
        </w:rPr>
        <w:t>Question</w:t>
      </w:r>
      <w:r w:rsidR="00C21B70">
        <w:rPr>
          <w:rFonts w:ascii="Helvetica Neue" w:eastAsia="Times New Roman" w:hAnsi="Helvetica Neue" w:cs="Times New Roman"/>
          <w:sz w:val="20"/>
          <w:szCs w:val="20"/>
          <w:lang w:eastAsia="en-GB"/>
        </w:rPr>
        <w:t>s</w:t>
      </w:r>
      <w:r>
        <w:rPr>
          <w:rFonts w:ascii="Helvetica Neue" w:eastAsia="Times New Roman" w:hAnsi="Helvetica Neue" w:cs="Times New Roman"/>
          <w:sz w:val="20"/>
          <w:szCs w:val="20"/>
          <w:lang w:eastAsia="en-GB"/>
        </w:rPr>
        <w:t xml:space="preserve">: </w:t>
      </w:r>
    </w:p>
    <w:p w14:paraId="53D5421A" w14:textId="6D612D58" w:rsidR="00C21B70" w:rsidRPr="00C21B70" w:rsidRDefault="00C21B70" w:rsidP="00C21B70">
      <w:pPr>
        <w:pStyle w:val="ListParagraph"/>
        <w:numPr>
          <w:ilvl w:val="0"/>
          <w:numId w:val="1"/>
        </w:numPr>
        <w:spacing w:after="0" w:line="240" w:lineRule="auto"/>
        <w:rPr>
          <w:rFonts w:ascii="Helvetica Neue" w:eastAsia="Times New Roman" w:hAnsi="Helvetica Neue" w:cs="Times New Roman"/>
          <w:sz w:val="20"/>
          <w:szCs w:val="20"/>
          <w:lang w:eastAsia="en-GB"/>
        </w:rPr>
      </w:pPr>
      <w:r>
        <w:rPr>
          <w:rFonts w:ascii="Helvetica Neue" w:eastAsia="Times New Roman" w:hAnsi="Helvetica Neue" w:cs="Times New Roman"/>
          <w:sz w:val="20"/>
          <w:szCs w:val="20"/>
          <w:lang w:eastAsia="en-GB"/>
        </w:rPr>
        <w:t>Would you say “Legendary was ‘paired’ with HBO Max” or is there another industry term?</w:t>
      </w:r>
    </w:p>
    <w:p w14:paraId="2DFEDA24" w14:textId="6E74CAA5" w:rsidR="006476D7" w:rsidDel="00484CD5" w:rsidRDefault="006476D7" w:rsidP="006476D7">
      <w:pPr>
        <w:pStyle w:val="ListParagraph"/>
        <w:numPr>
          <w:ilvl w:val="0"/>
          <w:numId w:val="1"/>
        </w:numPr>
        <w:spacing w:after="0" w:line="240" w:lineRule="auto"/>
        <w:rPr>
          <w:del w:id="81" w:author="Chelsea Joy Arganbright" w:date="2021-04-14T09:02:00Z"/>
          <w:rFonts w:ascii="Helvetica Neue" w:eastAsia="Times New Roman" w:hAnsi="Helvetica Neue" w:cs="Times New Roman"/>
          <w:sz w:val="20"/>
          <w:szCs w:val="20"/>
          <w:lang w:eastAsia="en-GB"/>
        </w:rPr>
      </w:pPr>
      <w:del w:id="82" w:author="Chelsea Joy Arganbright" w:date="2021-04-14T09:02:00Z">
        <w:r w:rsidDel="00484CD5">
          <w:rPr>
            <w:rFonts w:ascii="Helvetica Neue" w:eastAsia="Times New Roman" w:hAnsi="Helvetica Neue" w:cs="Times New Roman"/>
            <w:sz w:val="20"/>
            <w:szCs w:val="20"/>
            <w:lang w:eastAsia="en-GB"/>
          </w:rPr>
          <w:delText>I feel like I couldn’t edit quite as much in this second prompt as it’s mostly straight facts/figures</w:delText>
        </w:r>
        <w:r w:rsidR="00FC4D6E" w:rsidDel="00484CD5">
          <w:rPr>
            <w:rFonts w:ascii="Helvetica Neue" w:eastAsia="Times New Roman" w:hAnsi="Helvetica Neue" w:cs="Times New Roman"/>
            <w:sz w:val="20"/>
            <w:szCs w:val="20"/>
            <w:lang w:eastAsia="en-GB"/>
          </w:rPr>
          <w:delText xml:space="preserve"> – let me know your thoughts!</w:delText>
        </w:r>
      </w:del>
    </w:p>
    <w:p w14:paraId="7829AD4A" w14:textId="0C1C25EC" w:rsidR="006476D7" w:rsidRPr="006476D7" w:rsidRDefault="006476D7" w:rsidP="006476D7">
      <w:pPr>
        <w:pStyle w:val="ListParagraph"/>
        <w:numPr>
          <w:ilvl w:val="0"/>
          <w:numId w:val="1"/>
        </w:numPr>
        <w:spacing w:after="0" w:line="240" w:lineRule="auto"/>
        <w:rPr>
          <w:rFonts w:ascii="Helvetica Neue" w:eastAsia="Times New Roman" w:hAnsi="Helvetica Neue" w:cs="Times New Roman"/>
          <w:sz w:val="20"/>
          <w:szCs w:val="20"/>
          <w:lang w:eastAsia="en-GB"/>
        </w:rPr>
      </w:pPr>
      <w:r>
        <w:rPr>
          <w:rFonts w:ascii="Helvetica Neue" w:eastAsia="Times New Roman" w:hAnsi="Helvetica Neue" w:cs="Times New Roman"/>
          <w:sz w:val="20"/>
          <w:szCs w:val="20"/>
          <w:lang w:eastAsia="en-GB"/>
        </w:rPr>
        <w:t>Is “amplified” an un</w:t>
      </w:r>
      <w:r w:rsidR="00FC4D6E">
        <w:rPr>
          <w:rFonts w:ascii="Helvetica Neue" w:eastAsia="Times New Roman" w:hAnsi="Helvetica Neue" w:cs="Times New Roman"/>
          <w:sz w:val="20"/>
          <w:szCs w:val="20"/>
          <w:lang w:eastAsia="en-GB"/>
        </w:rPr>
        <w:t>-</w:t>
      </w:r>
      <w:r>
        <w:rPr>
          <w:rFonts w:ascii="Helvetica Neue" w:eastAsia="Times New Roman" w:hAnsi="Helvetica Neue" w:cs="Times New Roman"/>
          <w:sz w:val="20"/>
          <w:szCs w:val="20"/>
          <w:lang w:eastAsia="en-GB"/>
        </w:rPr>
        <w:t xml:space="preserve">editable term? I wasn’t sure if I could use another term </w:t>
      </w:r>
      <w:r w:rsidR="00115534">
        <w:rPr>
          <w:rFonts w:ascii="Helvetica Neue" w:eastAsia="Times New Roman" w:hAnsi="Helvetica Neue" w:cs="Times New Roman"/>
          <w:sz w:val="20"/>
          <w:szCs w:val="20"/>
          <w:lang w:eastAsia="en-GB"/>
        </w:rPr>
        <w:t xml:space="preserve">as well </w:t>
      </w:r>
      <w:r>
        <w:rPr>
          <w:rFonts w:ascii="Helvetica Neue" w:eastAsia="Times New Roman" w:hAnsi="Helvetica Neue" w:cs="Times New Roman"/>
          <w:sz w:val="20"/>
          <w:szCs w:val="20"/>
          <w:lang w:eastAsia="en-GB"/>
        </w:rPr>
        <w:t>like showcased/highlighted/etc. if it’s a strict term (</w:t>
      </w:r>
      <w:r w:rsidR="00FC4D6E">
        <w:rPr>
          <w:rFonts w:ascii="Helvetica Neue" w:eastAsia="Times New Roman" w:hAnsi="Helvetica Neue" w:cs="Times New Roman"/>
          <w:sz w:val="20"/>
          <w:szCs w:val="20"/>
          <w:lang w:eastAsia="en-GB"/>
        </w:rPr>
        <w:t>such as</w:t>
      </w:r>
      <w:r>
        <w:rPr>
          <w:rFonts w:ascii="Helvetica Neue" w:eastAsia="Times New Roman" w:hAnsi="Helvetica Neue" w:cs="Times New Roman"/>
          <w:sz w:val="20"/>
          <w:szCs w:val="20"/>
          <w:lang w:eastAsia="en-GB"/>
        </w:rPr>
        <w:t xml:space="preserve"> “boosting” a post</w:t>
      </w:r>
      <w:r w:rsidR="00FC4D6E">
        <w:rPr>
          <w:rFonts w:ascii="Helvetica Neue" w:eastAsia="Times New Roman" w:hAnsi="Helvetica Neue" w:cs="Times New Roman"/>
          <w:sz w:val="20"/>
          <w:szCs w:val="20"/>
          <w:lang w:eastAsia="en-GB"/>
        </w:rPr>
        <w:t xml:space="preserve"> or “promoting” a FB ad.</w:t>
      </w:r>
      <w:r>
        <w:rPr>
          <w:rFonts w:ascii="Helvetica Neue" w:eastAsia="Times New Roman" w:hAnsi="Helvetica Neue" w:cs="Times New Roman"/>
          <w:sz w:val="20"/>
          <w:szCs w:val="20"/>
          <w:lang w:eastAsia="en-GB"/>
        </w:rPr>
        <w:t>)</w:t>
      </w:r>
    </w:p>
    <w:sectPr w:rsidR="006476D7" w:rsidRPr="006476D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3" w:author="Christina Liessem" w:date="2021-04-12T10:22:00Z" w:initials="CL">
    <w:p w14:paraId="1D876F94" w14:textId="6B23C10F" w:rsidR="00781408" w:rsidRDefault="00781408">
      <w:pPr>
        <w:pStyle w:val="CommentText"/>
      </w:pPr>
      <w:r>
        <w:rPr>
          <w:rStyle w:val="CommentReference"/>
        </w:rPr>
        <w:annotationRef/>
      </w:r>
      <w:r>
        <w:t>Just adding an int</w:t>
      </w:r>
      <w:r w:rsidR="00024AEC">
        <w:t>ro</w:t>
      </w:r>
      <w:r>
        <w:t xml:space="preserve"> to the situation first, before going into the objective</w:t>
      </w:r>
    </w:p>
  </w:comment>
  <w:comment w:id="34" w:author="Chelsea Joy Arganbright" w:date="2021-04-14T08:59:00Z" w:initials="CJA">
    <w:p w14:paraId="055B524A" w14:textId="1B708A52" w:rsidR="00484CD5" w:rsidRDefault="00484CD5">
      <w:pPr>
        <w:pStyle w:val="CommentText"/>
      </w:pPr>
      <w:r>
        <w:rPr>
          <w:rStyle w:val="CommentReference"/>
        </w:rPr>
        <w:annotationRef/>
      </w:r>
    </w:p>
  </w:comment>
  <w:comment w:id="47" w:author="Christina Liessem" w:date="2021-04-12T10:20:00Z" w:initials="CL">
    <w:p w14:paraId="71C361EF" w14:textId="153A3AD4" w:rsidR="00781408" w:rsidRDefault="00781408">
      <w:pPr>
        <w:pStyle w:val="CommentText"/>
      </w:pPr>
      <w:r>
        <w:rPr>
          <w:rStyle w:val="CommentReference"/>
        </w:rPr>
        <w:annotationRef/>
      </w:r>
      <w:r>
        <w:t>Looking at word count I feel this can go (HBO is also hopefully known enough)</w:t>
      </w:r>
    </w:p>
  </w:comment>
  <w:comment w:id="51" w:author="Christina Liessem" w:date="2021-04-12T11:20:00Z" w:initials="CL">
    <w:p w14:paraId="23338A54" w14:textId="1557125F" w:rsidR="00364317" w:rsidRDefault="00364317">
      <w:pPr>
        <w:pStyle w:val="CommentText"/>
      </w:pPr>
      <w:r>
        <w:rPr>
          <w:rStyle w:val="CommentReference"/>
        </w:rPr>
        <w:annotationRef/>
      </w:r>
      <w:r>
        <w:t>Just adding these two goals (brand awareness and “series a hit) to the goals, as we have the results to prove that we hit the goals (brand awareness = views &amp; clicks, plus some of the brand metrics, launch would be a hit = series has been renewed)</w:t>
      </w:r>
    </w:p>
  </w:comment>
  <w:comment w:id="52" w:author="Christina Liessem" w:date="2021-04-12T11:21:00Z" w:initials="CL">
    <w:p w14:paraId="11E1F213" w14:textId="3EE581AD" w:rsidR="00364317" w:rsidRDefault="00364317">
      <w:pPr>
        <w:pStyle w:val="CommentText"/>
      </w:pPr>
      <w:r>
        <w:rPr>
          <w:rStyle w:val="CommentReference"/>
        </w:rPr>
        <w:annotationRef/>
      </w:r>
      <w:r>
        <w:t xml:space="preserve">Adding a bit more detail into the </w:t>
      </w:r>
      <w:proofErr w:type="spellStart"/>
      <w:proofErr w:type="gramStart"/>
      <w:r>
        <w:t>challenge,as</w:t>
      </w:r>
      <w:proofErr w:type="spellEnd"/>
      <w:proofErr w:type="gramEnd"/>
      <w:r>
        <w:t xml:space="preserve"> the focus of this category is on social</w:t>
      </w:r>
    </w:p>
  </w:comment>
  <w:comment w:id="62" w:author="Christina Liessem" w:date="2021-04-12T11:15:00Z" w:initials="CL">
    <w:p w14:paraId="480D28E2" w14:textId="18AE2AF5" w:rsidR="00F233FA" w:rsidRDefault="00F233FA">
      <w:pPr>
        <w:pStyle w:val="CommentText"/>
      </w:pPr>
      <w:r>
        <w:rPr>
          <w:rStyle w:val="CommentReference"/>
        </w:rPr>
        <w:annotationRef/>
      </w:r>
      <w:r>
        <w:t xml:space="preserve">Added a few more social media specific results as the category focusses on social </w:t>
      </w:r>
    </w:p>
  </w:comment>
  <w:comment w:id="64" w:author="Christina Liessem" w:date="2021-04-12T11:22:00Z" w:initials="CL">
    <w:p w14:paraId="05AC9455" w14:textId="351730F2" w:rsidR="00364317" w:rsidRDefault="00364317">
      <w:pPr>
        <w:pStyle w:val="CommentText"/>
      </w:pPr>
      <w:r>
        <w:rPr>
          <w:rStyle w:val="CommentReference"/>
        </w:rPr>
        <w:annotationRef/>
      </w:r>
      <w:r>
        <w:t>While great results, I removed the ones that were not social media related to make space for social media related stats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D876F94" w15:done="1"/>
  <w15:commentEx w15:paraId="055B524A" w15:paraIdParent="1D876F94" w15:done="1"/>
  <w15:commentEx w15:paraId="71C361EF" w15:done="0"/>
  <w15:commentEx w15:paraId="23338A54" w15:done="1"/>
  <w15:commentEx w15:paraId="11E1F213" w15:done="1"/>
  <w15:commentEx w15:paraId="480D28E2" w15:done="1"/>
  <w15:commentEx w15:paraId="05AC945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9DF0" w16cex:dateUtc="2021-04-12T09:22:00Z"/>
  <w16cex:commentExtensible w16cex:durableId="24212D60" w16cex:dateUtc="2021-04-14T07:59:00Z"/>
  <w16cex:commentExtensible w16cex:durableId="241E9D6C" w16cex:dateUtc="2021-04-12T09:20:00Z"/>
  <w16cex:commentExtensible w16cex:durableId="241EAB76" w16cex:dateUtc="2021-04-12T10:20:00Z"/>
  <w16cex:commentExtensible w16cex:durableId="241EABB8" w16cex:dateUtc="2021-04-12T10:21:00Z"/>
  <w16cex:commentExtensible w16cex:durableId="241EAA49" w16cex:dateUtc="2021-04-12T10:15:00Z"/>
  <w16cex:commentExtensible w16cex:durableId="241EABD9" w16cex:dateUtc="2021-04-12T10: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876F94" w16cid:durableId="241E9DF0"/>
  <w16cid:commentId w16cid:paraId="055B524A" w16cid:durableId="24212D60"/>
  <w16cid:commentId w16cid:paraId="71C361EF" w16cid:durableId="241E9D6C"/>
  <w16cid:commentId w16cid:paraId="23338A54" w16cid:durableId="241EAB76"/>
  <w16cid:commentId w16cid:paraId="11E1F213" w16cid:durableId="241EABB8"/>
  <w16cid:commentId w16cid:paraId="480D28E2" w16cid:durableId="241EAA49"/>
  <w16cid:commentId w16cid:paraId="05AC9455" w16cid:durableId="241EABD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175F9"/>
    <w:multiLevelType w:val="hybridMultilevel"/>
    <w:tmpl w:val="90E2D48A"/>
    <w:lvl w:ilvl="0" w:tplc="480AF55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10B05"/>
    <w:multiLevelType w:val="hybridMultilevel"/>
    <w:tmpl w:val="70F4DF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DB2FA8"/>
    <w:multiLevelType w:val="hybridMultilevel"/>
    <w:tmpl w:val="0C6A9F66"/>
    <w:lvl w:ilvl="0" w:tplc="F0824378">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BF66044"/>
    <w:multiLevelType w:val="hybridMultilevel"/>
    <w:tmpl w:val="009A8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DF05AB"/>
    <w:multiLevelType w:val="hybridMultilevel"/>
    <w:tmpl w:val="ACB64304"/>
    <w:lvl w:ilvl="0" w:tplc="F08243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20756B"/>
    <w:multiLevelType w:val="hybridMultilevel"/>
    <w:tmpl w:val="D7F69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8876C4"/>
    <w:multiLevelType w:val="hybridMultilevel"/>
    <w:tmpl w:val="0212DB72"/>
    <w:lvl w:ilvl="0" w:tplc="1AF6A30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FA5D05"/>
    <w:multiLevelType w:val="hybridMultilevel"/>
    <w:tmpl w:val="05E21682"/>
    <w:lvl w:ilvl="0" w:tplc="3622265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AA03A53"/>
    <w:multiLevelType w:val="hybridMultilevel"/>
    <w:tmpl w:val="9DFE8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79476B"/>
    <w:multiLevelType w:val="hybridMultilevel"/>
    <w:tmpl w:val="51D60F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9B43FFD"/>
    <w:multiLevelType w:val="hybridMultilevel"/>
    <w:tmpl w:val="9BD84FD4"/>
    <w:lvl w:ilvl="0" w:tplc="2E2216D8">
      <w:start w:val="1"/>
      <w:numFmt w:val="decimal"/>
      <w:lvlText w:val="%1)"/>
      <w:lvlJc w:val="left"/>
      <w:pPr>
        <w:ind w:left="720" w:hanging="360"/>
      </w:pPr>
      <w:rPr>
        <w:rFonts w:hint="default"/>
        <w:sz w:val="20"/>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BE6757"/>
    <w:multiLevelType w:val="hybridMultilevel"/>
    <w:tmpl w:val="434E96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A5725C"/>
    <w:multiLevelType w:val="hybridMultilevel"/>
    <w:tmpl w:val="C23634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B522F5C"/>
    <w:multiLevelType w:val="hybridMultilevel"/>
    <w:tmpl w:val="51D60F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4822DEF"/>
    <w:multiLevelType w:val="hybridMultilevel"/>
    <w:tmpl w:val="560C952A"/>
    <w:lvl w:ilvl="0" w:tplc="44EC6C6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66A3FCF"/>
    <w:multiLevelType w:val="hybridMultilevel"/>
    <w:tmpl w:val="7CDA347E"/>
    <w:lvl w:ilvl="0" w:tplc="7090C04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5482CC9"/>
    <w:multiLevelType w:val="hybridMultilevel"/>
    <w:tmpl w:val="9DFA12A4"/>
    <w:lvl w:ilvl="0" w:tplc="F0824378">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2"/>
  </w:num>
  <w:num w:numId="2">
    <w:abstractNumId w:val="3"/>
  </w:num>
  <w:num w:numId="3">
    <w:abstractNumId w:val="11"/>
  </w:num>
  <w:num w:numId="4">
    <w:abstractNumId w:val="9"/>
  </w:num>
  <w:num w:numId="5">
    <w:abstractNumId w:val="13"/>
  </w:num>
  <w:num w:numId="6">
    <w:abstractNumId w:val="8"/>
  </w:num>
  <w:num w:numId="7">
    <w:abstractNumId w:val="5"/>
  </w:num>
  <w:num w:numId="8">
    <w:abstractNumId w:val="1"/>
  </w:num>
  <w:num w:numId="9">
    <w:abstractNumId w:val="15"/>
  </w:num>
  <w:num w:numId="10">
    <w:abstractNumId w:val="7"/>
  </w:num>
  <w:num w:numId="11">
    <w:abstractNumId w:val="0"/>
  </w:num>
  <w:num w:numId="12">
    <w:abstractNumId w:val="6"/>
  </w:num>
  <w:num w:numId="13">
    <w:abstractNumId w:val="14"/>
  </w:num>
  <w:num w:numId="14">
    <w:abstractNumId w:val="10"/>
  </w:num>
  <w:num w:numId="15">
    <w:abstractNumId w:val="4"/>
  </w:num>
  <w:num w:numId="16">
    <w:abstractNumId w:val="2"/>
  </w:num>
  <w:num w:numId="1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elsea Joy Arganbright">
    <w15:presenceInfo w15:providerId="AD" w15:userId="S::wellbeing@chelseajoyyoga.com::d5cdd504-63d8-4fb0-9549-488ba651eb4c"/>
  </w15:person>
  <w15:person w15:author="Christina Liessem">
    <w15:presenceInfo w15:providerId="Windows Live" w15:userId="807b065da3ffbd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743"/>
    <w:rsid w:val="00010B50"/>
    <w:rsid w:val="00024AEC"/>
    <w:rsid w:val="00031E0B"/>
    <w:rsid w:val="00066D4A"/>
    <w:rsid w:val="00115534"/>
    <w:rsid w:val="00127306"/>
    <w:rsid w:val="00300C44"/>
    <w:rsid w:val="00364317"/>
    <w:rsid w:val="00393C1A"/>
    <w:rsid w:val="003C724D"/>
    <w:rsid w:val="004151D0"/>
    <w:rsid w:val="00432CBF"/>
    <w:rsid w:val="00470AF0"/>
    <w:rsid w:val="00472CFD"/>
    <w:rsid w:val="00484CD5"/>
    <w:rsid w:val="004E60F4"/>
    <w:rsid w:val="005334AF"/>
    <w:rsid w:val="005465E7"/>
    <w:rsid w:val="00562C59"/>
    <w:rsid w:val="00642A1A"/>
    <w:rsid w:val="006476D7"/>
    <w:rsid w:val="00781408"/>
    <w:rsid w:val="007860AE"/>
    <w:rsid w:val="007A567F"/>
    <w:rsid w:val="00866BB3"/>
    <w:rsid w:val="00867B28"/>
    <w:rsid w:val="008735F5"/>
    <w:rsid w:val="00931743"/>
    <w:rsid w:val="00962E2C"/>
    <w:rsid w:val="0096693A"/>
    <w:rsid w:val="00A63850"/>
    <w:rsid w:val="00B15295"/>
    <w:rsid w:val="00C21B70"/>
    <w:rsid w:val="00C401B8"/>
    <w:rsid w:val="00C91A0F"/>
    <w:rsid w:val="00D97128"/>
    <w:rsid w:val="00E450A1"/>
    <w:rsid w:val="00F1037D"/>
    <w:rsid w:val="00F233FA"/>
    <w:rsid w:val="00FC4D6E"/>
    <w:rsid w:val="00FE58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F4B7D"/>
  <w15:chartTrackingRefBased/>
  <w15:docId w15:val="{819DC663-0187-4091-BD07-AD4F38444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31743"/>
    <w:rPr>
      <w:b/>
      <w:bCs/>
    </w:rPr>
  </w:style>
  <w:style w:type="paragraph" w:styleId="NormalWeb">
    <w:name w:val="Normal (Web)"/>
    <w:basedOn w:val="Normal"/>
    <w:uiPriority w:val="99"/>
    <w:semiHidden/>
    <w:unhideWhenUsed/>
    <w:rsid w:val="0093174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93C1A"/>
    <w:rPr>
      <w:color w:val="0000FF"/>
      <w:u w:val="single"/>
    </w:rPr>
  </w:style>
  <w:style w:type="paragraph" w:styleId="ListParagraph">
    <w:name w:val="List Paragraph"/>
    <w:basedOn w:val="Normal"/>
    <w:uiPriority w:val="34"/>
    <w:qFormat/>
    <w:rsid w:val="00393C1A"/>
    <w:pPr>
      <w:ind w:left="720"/>
      <w:contextualSpacing/>
    </w:pPr>
  </w:style>
  <w:style w:type="paragraph" w:styleId="CommentText">
    <w:name w:val="annotation text"/>
    <w:basedOn w:val="Normal"/>
    <w:link w:val="CommentTextChar"/>
    <w:uiPriority w:val="99"/>
    <w:semiHidden/>
    <w:unhideWhenUsed/>
    <w:rsid w:val="00867B28"/>
    <w:pPr>
      <w:spacing w:line="240" w:lineRule="auto"/>
    </w:pPr>
    <w:rPr>
      <w:sz w:val="20"/>
      <w:szCs w:val="20"/>
    </w:rPr>
  </w:style>
  <w:style w:type="character" w:customStyle="1" w:styleId="CommentTextChar">
    <w:name w:val="Comment Text Char"/>
    <w:basedOn w:val="DefaultParagraphFont"/>
    <w:link w:val="CommentText"/>
    <w:uiPriority w:val="99"/>
    <w:semiHidden/>
    <w:rsid w:val="00867B28"/>
    <w:rPr>
      <w:sz w:val="20"/>
      <w:szCs w:val="20"/>
    </w:rPr>
  </w:style>
  <w:style w:type="character" w:styleId="CommentReference">
    <w:name w:val="annotation reference"/>
    <w:basedOn w:val="DefaultParagraphFont"/>
    <w:uiPriority w:val="99"/>
    <w:semiHidden/>
    <w:unhideWhenUsed/>
    <w:rsid w:val="00867B28"/>
    <w:rPr>
      <w:sz w:val="16"/>
      <w:szCs w:val="16"/>
    </w:rPr>
  </w:style>
  <w:style w:type="paragraph" w:styleId="CommentSubject">
    <w:name w:val="annotation subject"/>
    <w:basedOn w:val="CommentText"/>
    <w:next w:val="CommentText"/>
    <w:link w:val="CommentSubjectChar"/>
    <w:uiPriority w:val="99"/>
    <w:semiHidden/>
    <w:unhideWhenUsed/>
    <w:rsid w:val="00781408"/>
    <w:rPr>
      <w:b/>
      <w:bCs/>
    </w:rPr>
  </w:style>
  <w:style w:type="character" w:customStyle="1" w:styleId="CommentSubjectChar">
    <w:name w:val="Comment Subject Char"/>
    <w:basedOn w:val="CommentTextChar"/>
    <w:link w:val="CommentSubject"/>
    <w:uiPriority w:val="99"/>
    <w:semiHidden/>
    <w:rsid w:val="007814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579113">
      <w:bodyDiv w:val="1"/>
      <w:marLeft w:val="0"/>
      <w:marRight w:val="0"/>
      <w:marTop w:val="0"/>
      <w:marBottom w:val="0"/>
      <w:divBdr>
        <w:top w:val="none" w:sz="0" w:space="0" w:color="auto"/>
        <w:left w:val="none" w:sz="0" w:space="0" w:color="auto"/>
        <w:bottom w:val="none" w:sz="0" w:space="0" w:color="auto"/>
        <w:right w:val="none" w:sz="0" w:space="0" w:color="auto"/>
      </w:divBdr>
    </w:div>
    <w:div w:id="1662126039">
      <w:bodyDiv w:val="1"/>
      <w:marLeft w:val="0"/>
      <w:marRight w:val="0"/>
      <w:marTop w:val="0"/>
      <w:marBottom w:val="0"/>
      <w:divBdr>
        <w:top w:val="none" w:sz="0" w:space="0" w:color="auto"/>
        <w:left w:val="none" w:sz="0" w:space="0" w:color="auto"/>
        <w:bottom w:val="none" w:sz="0" w:space="0" w:color="auto"/>
        <w:right w:val="none" w:sz="0" w:space="0" w:color="auto"/>
      </w:divBdr>
      <w:divsChild>
        <w:div w:id="617569562">
          <w:marLeft w:val="0"/>
          <w:marRight w:val="0"/>
          <w:marTop w:val="0"/>
          <w:marBottom w:val="0"/>
          <w:divBdr>
            <w:top w:val="none" w:sz="0" w:space="0" w:color="auto"/>
            <w:left w:val="none" w:sz="0" w:space="0" w:color="auto"/>
            <w:bottom w:val="none" w:sz="0" w:space="0" w:color="auto"/>
            <w:right w:val="none" w:sz="0" w:space="0" w:color="auto"/>
          </w:divBdr>
        </w:div>
      </w:divsChild>
    </w:div>
    <w:div w:id="1714308905">
      <w:bodyDiv w:val="1"/>
      <w:marLeft w:val="0"/>
      <w:marRight w:val="0"/>
      <w:marTop w:val="0"/>
      <w:marBottom w:val="0"/>
      <w:divBdr>
        <w:top w:val="none" w:sz="0" w:space="0" w:color="auto"/>
        <w:left w:val="none" w:sz="0" w:space="0" w:color="auto"/>
        <w:bottom w:val="none" w:sz="0" w:space="0" w:color="auto"/>
        <w:right w:val="none" w:sz="0" w:space="0" w:color="auto"/>
      </w:divBdr>
      <w:divsChild>
        <w:div w:id="17489167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omnicommediagroup.box.com/s/lpkpv6vw44gxbifek4q3v69whwj58va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mnicommediagroup.box.com/s/5ja764zuvyshb25yb6yp86kue6llmshi" TargetMode="External"/><Relationship Id="rId11" Type="http://schemas.microsoft.com/office/2018/08/relationships/commentsExtensible" Target="commentsExtensible.xml"/><Relationship Id="rId5" Type="http://schemas.openxmlformats.org/officeDocument/2006/relationships/hyperlink" Target="https://omnicommediagroup.box.com/s/jaxqfjtfy9s4xvv4zdxnvhsaghjyg5ym" TargetMode="Externa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1284</Words>
  <Characters>7325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Liessem</dc:creator>
  <cp:keywords/>
  <dc:description/>
  <cp:lastModifiedBy>Chelsea Joy Arganbright</cp:lastModifiedBy>
  <cp:revision>5</cp:revision>
  <dcterms:created xsi:type="dcterms:W3CDTF">2021-04-12T10:19:00Z</dcterms:created>
  <dcterms:modified xsi:type="dcterms:W3CDTF">2021-04-14T08:04:00Z</dcterms:modified>
</cp:coreProperties>
</file>